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4A710" w14:textId="77777777" w:rsidR="00722E27" w:rsidRDefault="00722E27" w:rsidP="00634A1F">
      <w:pPr>
        <w:spacing w:line="259" w:lineRule="auto"/>
        <w:rPr>
          <w:b/>
        </w:rPr>
      </w:pPr>
    </w:p>
    <w:p w14:paraId="7009C1E3" w14:textId="77777777" w:rsidR="00696212" w:rsidRPr="00432763" w:rsidRDefault="00696212" w:rsidP="00804C85">
      <w:pPr>
        <w:spacing w:line="259" w:lineRule="auto"/>
        <w:jc w:val="center"/>
        <w:rPr>
          <w:b/>
        </w:rPr>
      </w:pPr>
      <w:r w:rsidRPr="00432763">
        <w:rPr>
          <w:b/>
        </w:rPr>
        <w:t xml:space="preserve">ZMLUVA   O POSKYTNUTÍ   NENÁVRATNÉHO FINANČNÉHO   </w:t>
      </w:r>
      <w:r w:rsidR="00DF4B6A" w:rsidRPr="00432763">
        <w:rPr>
          <w:b/>
        </w:rPr>
        <w:t>P</w:t>
      </w:r>
      <w:r w:rsidRPr="00432763">
        <w:rPr>
          <w:b/>
        </w:rPr>
        <w:t>RÍSPEVKU</w:t>
      </w:r>
      <w:r w:rsidR="001B636C">
        <w:rPr>
          <w:rStyle w:val="Odkaznapoznmkupodiarou"/>
          <w:b/>
        </w:rPr>
        <w:footnoteReference w:id="2"/>
      </w:r>
    </w:p>
    <w:p w14:paraId="416020B1" w14:textId="77777777" w:rsidR="00696212" w:rsidRPr="00432763" w:rsidRDefault="00696212" w:rsidP="00804C85">
      <w:pPr>
        <w:spacing w:line="259" w:lineRule="auto"/>
        <w:jc w:val="both"/>
      </w:pPr>
    </w:p>
    <w:p w14:paraId="1FD310A0" w14:textId="040453DD" w:rsidR="00696212" w:rsidRPr="008B31D6" w:rsidRDefault="00696212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TÁTO ZMLUVA</w:t>
      </w:r>
      <w:r w:rsidR="006C56F0" w:rsidRPr="00804C85">
        <w:rPr>
          <w:sz w:val="22"/>
          <w:szCs w:val="22"/>
        </w:rPr>
        <w:t xml:space="preserve"> O POSKYTNUTÍ NENÁVRATNÉHO FINANČNÉHO PRÍSPEVKU</w:t>
      </w:r>
      <w:r w:rsidRPr="00804C85">
        <w:rPr>
          <w:sz w:val="22"/>
          <w:szCs w:val="22"/>
        </w:rPr>
        <w:t xml:space="preserve"> je uzavretá </w:t>
      </w:r>
      <w:r w:rsidR="00153483" w:rsidRPr="00F304D0">
        <w:rPr>
          <w:b/>
          <w:sz w:val="22"/>
          <w:szCs w:val="22"/>
        </w:rPr>
        <w:t>podľa</w:t>
      </w:r>
      <w:r w:rsidR="00080DCA" w:rsidRPr="00F304D0">
        <w:rPr>
          <w:b/>
          <w:sz w:val="22"/>
          <w:szCs w:val="22"/>
        </w:rPr>
        <w:t xml:space="preserve"> § 269 ods</w:t>
      </w:r>
      <w:r w:rsidR="007B7AF5" w:rsidRPr="00F304D0">
        <w:rPr>
          <w:b/>
          <w:sz w:val="22"/>
          <w:szCs w:val="22"/>
        </w:rPr>
        <w:t>.</w:t>
      </w:r>
      <w:r w:rsidR="00080DCA" w:rsidRPr="00F304D0">
        <w:rPr>
          <w:b/>
          <w:sz w:val="22"/>
          <w:szCs w:val="22"/>
        </w:rPr>
        <w:t xml:space="preserve"> 2 zákona č. 513/1991 Zb. Obchodný zákonník</w:t>
      </w:r>
      <w:r w:rsidR="00080DCA" w:rsidRPr="00804C85">
        <w:rPr>
          <w:sz w:val="22"/>
          <w:szCs w:val="22"/>
        </w:rPr>
        <w:t xml:space="preserve"> v znení n</w:t>
      </w:r>
      <w:r w:rsidR="007B4847" w:rsidRPr="00804C85">
        <w:rPr>
          <w:sz w:val="22"/>
          <w:szCs w:val="22"/>
        </w:rPr>
        <w:t>es</w:t>
      </w:r>
      <w:r w:rsidR="00080DCA" w:rsidRPr="00804C85">
        <w:rPr>
          <w:sz w:val="22"/>
          <w:szCs w:val="22"/>
        </w:rPr>
        <w:t>korších predpisov</w:t>
      </w:r>
      <w:r w:rsidR="00D4451D" w:rsidRPr="00804C85">
        <w:rPr>
          <w:sz w:val="22"/>
          <w:szCs w:val="22"/>
        </w:rPr>
        <w:t xml:space="preserve"> (ďalej len </w:t>
      </w:r>
      <w:r w:rsidR="00D4451D" w:rsidRPr="008B31D6">
        <w:rPr>
          <w:sz w:val="22"/>
          <w:szCs w:val="22"/>
        </w:rPr>
        <w:t>„Obchodný zákonník</w:t>
      </w:r>
      <w:r w:rsidR="00D4451D" w:rsidRPr="00296FF5">
        <w:rPr>
          <w:sz w:val="22"/>
          <w:szCs w:val="22"/>
        </w:rPr>
        <w:t>“)</w:t>
      </w:r>
      <w:r w:rsidR="00262079" w:rsidRPr="00296FF5">
        <w:rPr>
          <w:sz w:val="22"/>
          <w:szCs w:val="22"/>
        </w:rPr>
        <w:t xml:space="preserve">, </w:t>
      </w:r>
      <w:r w:rsidR="00153483" w:rsidRPr="00296FF5">
        <w:rPr>
          <w:sz w:val="22"/>
          <w:szCs w:val="22"/>
        </w:rPr>
        <w:t>podľa</w:t>
      </w:r>
      <w:r w:rsidR="00262079" w:rsidRPr="00296FF5">
        <w:rPr>
          <w:sz w:val="22"/>
          <w:szCs w:val="22"/>
        </w:rPr>
        <w:t xml:space="preserve"> §</w:t>
      </w:r>
      <w:r w:rsidR="003933D6" w:rsidRPr="00296FF5">
        <w:rPr>
          <w:sz w:val="22"/>
          <w:szCs w:val="22"/>
        </w:rPr>
        <w:t xml:space="preserve"> </w:t>
      </w:r>
      <w:r w:rsidR="000E6A68" w:rsidRPr="00296FF5">
        <w:rPr>
          <w:sz w:val="22"/>
          <w:szCs w:val="22"/>
        </w:rPr>
        <w:t>2</w:t>
      </w:r>
      <w:r w:rsidR="00C9457C" w:rsidRPr="00296FF5">
        <w:rPr>
          <w:sz w:val="22"/>
          <w:szCs w:val="22"/>
        </w:rPr>
        <w:t>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zák</w:t>
      </w:r>
      <w:r w:rsidR="006C76EE" w:rsidRPr="00296FF5">
        <w:rPr>
          <w:sz w:val="22"/>
          <w:szCs w:val="22"/>
        </w:rPr>
        <w:t>ona</w:t>
      </w:r>
      <w:r w:rsidR="00262079" w:rsidRPr="00296FF5">
        <w:rPr>
          <w:sz w:val="22"/>
          <w:szCs w:val="22"/>
        </w:rPr>
        <w:t xml:space="preserve"> č. </w:t>
      </w:r>
      <w:r w:rsidR="00C9457C" w:rsidRPr="00296FF5">
        <w:rPr>
          <w:sz w:val="22"/>
          <w:szCs w:val="22"/>
        </w:rPr>
        <w:t>121/2022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Z. z. o</w:t>
      </w:r>
      <w:r w:rsidR="000E6A68" w:rsidRPr="00296FF5">
        <w:rPr>
          <w:sz w:val="22"/>
          <w:szCs w:val="22"/>
        </w:rPr>
        <w:t> príspev</w:t>
      </w:r>
      <w:r w:rsidR="00C9457C" w:rsidRPr="00296FF5">
        <w:rPr>
          <w:sz w:val="22"/>
          <w:szCs w:val="22"/>
        </w:rPr>
        <w:t>koch</w:t>
      </w:r>
      <w:r w:rsidR="000E6A68" w:rsidRPr="00296FF5">
        <w:rPr>
          <w:sz w:val="22"/>
          <w:szCs w:val="22"/>
        </w:rPr>
        <w:t xml:space="preserve"> </w:t>
      </w:r>
      <w:r w:rsidR="00F74B84" w:rsidRPr="00296FF5">
        <w:rPr>
          <w:sz w:val="22"/>
          <w:szCs w:val="22"/>
        </w:rPr>
        <w:t>z fondov Európskej únie a o zmene a doplnení niektorých zákono</w:t>
      </w:r>
      <w:r w:rsidR="003F3005" w:rsidRPr="00296FF5">
        <w:rPr>
          <w:sz w:val="22"/>
          <w:szCs w:val="22"/>
        </w:rPr>
        <w:t>v</w:t>
      </w:r>
      <w:r w:rsidR="00214084" w:rsidRPr="00296FF5">
        <w:rPr>
          <w:sz w:val="22"/>
          <w:szCs w:val="22"/>
        </w:rPr>
        <w:t xml:space="preserve"> </w:t>
      </w:r>
      <w:ins w:id="0" w:author="Autor">
        <w:r w:rsidR="004E74B9">
          <w:rPr>
            <w:sz w:val="22"/>
            <w:szCs w:val="22"/>
          </w:rPr>
          <w:t xml:space="preserve">v znení neskorších predpisov </w:t>
        </w:r>
      </w:ins>
      <w:r w:rsidR="007A4668" w:rsidRPr="00296FF5">
        <w:rPr>
          <w:sz w:val="22"/>
          <w:szCs w:val="22"/>
        </w:rPr>
        <w:t xml:space="preserve">(ďalej len </w:t>
      </w:r>
      <w:r w:rsidR="007A4668" w:rsidRPr="008B31D6">
        <w:rPr>
          <w:sz w:val="22"/>
          <w:szCs w:val="22"/>
        </w:rPr>
        <w:t>ako „zákon o príspevk</w:t>
      </w:r>
      <w:r w:rsidR="003F3005" w:rsidRPr="008B31D6">
        <w:rPr>
          <w:sz w:val="22"/>
          <w:szCs w:val="22"/>
        </w:rPr>
        <w:t>och</w:t>
      </w:r>
      <w:r w:rsidR="007A4668" w:rsidRPr="008B31D6">
        <w:rPr>
          <w:sz w:val="22"/>
          <w:szCs w:val="22"/>
        </w:rPr>
        <w:t xml:space="preserve"> z</w:t>
      </w:r>
      <w:r w:rsidR="003F3005" w:rsidRPr="008B31D6">
        <w:rPr>
          <w:sz w:val="22"/>
          <w:szCs w:val="22"/>
        </w:rPr>
        <w:t> fondov EÚ</w:t>
      </w:r>
      <w:r w:rsidR="007A4668" w:rsidRPr="008B31D6">
        <w:rPr>
          <w:sz w:val="22"/>
          <w:szCs w:val="22"/>
        </w:rPr>
        <w:t xml:space="preserve">“) </w:t>
      </w:r>
      <w:r w:rsidR="00080DCA" w:rsidRPr="008B31D6">
        <w:rPr>
          <w:sz w:val="22"/>
          <w:szCs w:val="22"/>
        </w:rPr>
        <w:t>a </w:t>
      </w:r>
      <w:r w:rsidR="00153483" w:rsidRPr="008B31D6">
        <w:rPr>
          <w:sz w:val="22"/>
          <w:szCs w:val="22"/>
        </w:rPr>
        <w:t>podľa</w:t>
      </w:r>
      <w:r w:rsidR="00080DCA" w:rsidRPr="008B31D6">
        <w:rPr>
          <w:sz w:val="22"/>
          <w:szCs w:val="22"/>
        </w:rPr>
        <w:t xml:space="preserve"> § 20 ods</w:t>
      </w:r>
      <w:r w:rsidR="007B7AF5" w:rsidRPr="008B31D6">
        <w:rPr>
          <w:sz w:val="22"/>
          <w:szCs w:val="22"/>
        </w:rPr>
        <w:t>.</w:t>
      </w:r>
      <w:r w:rsidR="00080DCA" w:rsidRPr="008B31D6">
        <w:rPr>
          <w:sz w:val="22"/>
          <w:szCs w:val="22"/>
        </w:rPr>
        <w:t xml:space="preserve"> 2 zákona č. 523/2004 Z.</w:t>
      </w:r>
      <w:r w:rsidR="007B4847" w:rsidRPr="008B31D6">
        <w:rPr>
          <w:sz w:val="22"/>
          <w:szCs w:val="22"/>
        </w:rPr>
        <w:t xml:space="preserve"> </w:t>
      </w:r>
      <w:r w:rsidR="00080DCA" w:rsidRPr="008B31D6">
        <w:rPr>
          <w:sz w:val="22"/>
          <w:szCs w:val="22"/>
        </w:rPr>
        <w:t>z. o rozpočtových pravidlách verejnej správy a o zmene a doplnení niektorých zákonov</w:t>
      </w:r>
      <w:r w:rsidR="00853D69" w:rsidRPr="008B31D6">
        <w:rPr>
          <w:sz w:val="22"/>
          <w:szCs w:val="22"/>
        </w:rPr>
        <w:t xml:space="preserve"> v znení neskorších predpisov</w:t>
      </w:r>
      <w:r w:rsidR="00080DCA" w:rsidRPr="008B31D6">
        <w:rPr>
          <w:sz w:val="22"/>
          <w:szCs w:val="22"/>
        </w:rPr>
        <w:t xml:space="preserve"> </w:t>
      </w:r>
      <w:r w:rsidR="00991B4E" w:rsidRPr="008B31D6">
        <w:rPr>
          <w:sz w:val="22"/>
          <w:szCs w:val="22"/>
        </w:rPr>
        <w:t xml:space="preserve">(ďalej len </w:t>
      </w:r>
      <w:r w:rsidR="003423A3" w:rsidRPr="008B31D6">
        <w:rPr>
          <w:sz w:val="22"/>
          <w:szCs w:val="22"/>
        </w:rPr>
        <w:t>„</w:t>
      </w:r>
      <w:r w:rsidR="00991B4E" w:rsidRPr="008B31D6">
        <w:rPr>
          <w:sz w:val="22"/>
          <w:szCs w:val="22"/>
        </w:rPr>
        <w:t>zákon o rozpočtových pravidlách</w:t>
      </w:r>
      <w:r w:rsidR="003423A3" w:rsidRPr="008B31D6">
        <w:rPr>
          <w:sz w:val="22"/>
          <w:szCs w:val="22"/>
        </w:rPr>
        <w:t>“</w:t>
      </w:r>
      <w:r w:rsidR="00991B4E" w:rsidRPr="008B31D6">
        <w:rPr>
          <w:sz w:val="22"/>
          <w:szCs w:val="22"/>
        </w:rPr>
        <w:t xml:space="preserve">) </w:t>
      </w:r>
      <w:r w:rsidRPr="008B31D6">
        <w:rPr>
          <w:sz w:val="22"/>
          <w:szCs w:val="22"/>
        </w:rPr>
        <w:t>medzi:</w:t>
      </w:r>
    </w:p>
    <w:p w14:paraId="7F319A4B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Poskytovateľom</w:t>
      </w:r>
    </w:p>
    <w:p w14:paraId="2CF93D16" w14:textId="77777777" w:rsidR="00FB4DD6" w:rsidRDefault="00A5232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FB4DD6">
        <w:rPr>
          <w:sz w:val="22"/>
          <w:szCs w:val="22"/>
        </w:rPr>
        <w:t xml:space="preserve">iadiaci orgán: </w:t>
      </w:r>
      <w:r w:rsidR="00F61407">
        <w:rPr>
          <w:sz w:val="22"/>
          <w:szCs w:val="22"/>
        </w:rPr>
        <w:t xml:space="preserve">     </w:t>
      </w:r>
    </w:p>
    <w:p w14:paraId="70A948FC" w14:textId="77777777" w:rsidR="003463EF" w:rsidRPr="00B13047" w:rsidRDefault="003463EF" w:rsidP="000E29D4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</w:r>
      <w:r w:rsidR="00FD6877" w:rsidRPr="00B13047">
        <w:rPr>
          <w:b/>
          <w:sz w:val="22"/>
          <w:szCs w:val="22"/>
        </w:rPr>
        <w:t>Ministerstvo vnútra Slovenskej republiky</w:t>
      </w:r>
    </w:p>
    <w:p w14:paraId="2961DD24" w14:textId="77777777" w:rsidR="003463EF" w:rsidRPr="00B13047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b/>
          <w:sz w:val="22"/>
          <w:szCs w:val="22"/>
        </w:rPr>
      </w:pPr>
      <w:r w:rsidRPr="00B13047">
        <w:rPr>
          <w:sz w:val="22"/>
          <w:szCs w:val="22"/>
        </w:rPr>
        <w:t xml:space="preserve">sídlo: </w:t>
      </w:r>
      <w:bookmarkStart w:id="1" w:name="OLE_LINK3"/>
      <w:bookmarkStart w:id="2" w:name="OLE_LINK4"/>
      <w:r w:rsidRPr="00B13047">
        <w:rPr>
          <w:sz w:val="22"/>
          <w:szCs w:val="22"/>
        </w:rPr>
        <w:tab/>
      </w:r>
      <w:bookmarkEnd w:id="1"/>
      <w:bookmarkEnd w:id="2"/>
      <w:r w:rsidR="005F5B87" w:rsidRPr="00B13047">
        <w:rPr>
          <w:b/>
          <w:sz w:val="22"/>
          <w:szCs w:val="22"/>
        </w:rPr>
        <w:t>Pribinova 2, 812 72 Bratislava</w:t>
      </w:r>
    </w:p>
    <w:p w14:paraId="2A6D6FA4" w14:textId="77777777" w:rsidR="003463EF" w:rsidRPr="00B13047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b/>
          <w:sz w:val="22"/>
          <w:szCs w:val="22"/>
        </w:rPr>
      </w:pPr>
      <w:r w:rsidRPr="00B13047">
        <w:rPr>
          <w:sz w:val="22"/>
          <w:szCs w:val="22"/>
        </w:rPr>
        <w:t xml:space="preserve">IČO: </w:t>
      </w:r>
      <w:r w:rsidRPr="00B13047">
        <w:rPr>
          <w:sz w:val="22"/>
          <w:szCs w:val="22"/>
        </w:rPr>
        <w:tab/>
      </w:r>
      <w:r w:rsidR="00F031A8" w:rsidRPr="00B13047">
        <w:rPr>
          <w:b/>
          <w:sz w:val="22"/>
          <w:szCs w:val="22"/>
        </w:rPr>
        <w:t>00151866</w:t>
      </w:r>
    </w:p>
    <w:p w14:paraId="4360BDF2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konajúci: </w:t>
      </w:r>
      <w:r w:rsidRPr="00804C85">
        <w:rPr>
          <w:sz w:val="22"/>
          <w:szCs w:val="22"/>
        </w:rPr>
        <w:tab/>
      </w:r>
      <w:commentRangeStart w:id="3"/>
      <w:r w:rsidRPr="00780E29">
        <w:rPr>
          <w:color w:val="0070C0"/>
          <w:sz w:val="22"/>
          <w:szCs w:val="22"/>
        </w:rPr>
        <w:t>................</w:t>
      </w:r>
      <w:commentRangeEnd w:id="3"/>
      <w:r w:rsidR="005540E6">
        <w:rPr>
          <w:rStyle w:val="Odkaznakomentr"/>
        </w:rPr>
        <w:commentReference w:id="3"/>
      </w:r>
    </w:p>
    <w:p w14:paraId="7163BECF" w14:textId="77777777" w:rsidR="003463EF" w:rsidRPr="00804C85" w:rsidRDefault="00B906DB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 w:rsidDel="00B906DB">
        <w:rPr>
          <w:sz w:val="22"/>
          <w:szCs w:val="22"/>
        </w:rPr>
        <w:t xml:space="preserve"> </w:t>
      </w:r>
      <w:r w:rsidR="003463EF" w:rsidRPr="00804C85">
        <w:rPr>
          <w:sz w:val="22"/>
          <w:szCs w:val="22"/>
        </w:rPr>
        <w:t>(ďalej len „</w:t>
      </w:r>
      <w:r w:rsidR="003463EF" w:rsidRPr="00804C85">
        <w:rPr>
          <w:b/>
          <w:sz w:val="22"/>
          <w:szCs w:val="22"/>
        </w:rPr>
        <w:t>Poskytovateľ</w:t>
      </w:r>
      <w:r w:rsidR="003463EF" w:rsidRPr="00804C85">
        <w:rPr>
          <w:sz w:val="22"/>
          <w:szCs w:val="22"/>
        </w:rPr>
        <w:t xml:space="preserve">“) </w:t>
      </w:r>
    </w:p>
    <w:p w14:paraId="1A9BF97F" w14:textId="77777777" w:rsidR="003463EF" w:rsidRPr="00804C85" w:rsidRDefault="003463EF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a</w:t>
      </w:r>
    </w:p>
    <w:p w14:paraId="6CBF3EFF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Prijímateľom</w:t>
      </w:r>
    </w:p>
    <w:p w14:paraId="7FE0AFDF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69C80C4C" w14:textId="77777777" w:rsidR="003463EF" w:rsidRPr="00F304D0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color w:val="0070C0"/>
          <w:sz w:val="22"/>
          <w:szCs w:val="22"/>
        </w:rPr>
      </w:pPr>
      <w:r w:rsidRPr="00804C85">
        <w:rPr>
          <w:sz w:val="22"/>
          <w:szCs w:val="22"/>
        </w:rPr>
        <w:t>sídlo: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3A8CBD6A" w14:textId="77777777" w:rsidR="00BC3999" w:rsidRPr="00804C85" w:rsidRDefault="00BC3999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IČO: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444B645F" w14:textId="77777777" w:rsidR="003463EF" w:rsidRPr="00F304D0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color w:val="0070C0"/>
          <w:sz w:val="22"/>
          <w:szCs w:val="22"/>
        </w:rPr>
      </w:pPr>
      <w:r w:rsidRPr="00804C85">
        <w:rPr>
          <w:sz w:val="22"/>
          <w:szCs w:val="22"/>
        </w:rPr>
        <w:t>zapísaný v: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1B567AB0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konajúci: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5FAD742C" w14:textId="77777777" w:rsidR="00CD6A82" w:rsidRPr="00804C85" w:rsidRDefault="00CD6A82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IČ DPH: 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1C4EABB4" w14:textId="77777777" w:rsidR="003463EF" w:rsidRPr="00804C85" w:rsidRDefault="00DF4B6A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commentRangeStart w:id="4"/>
      <w:r w:rsidRPr="00804C85">
        <w:rPr>
          <w:sz w:val="22"/>
          <w:szCs w:val="22"/>
        </w:rPr>
        <w:t>p</w:t>
      </w:r>
      <w:r w:rsidR="003463EF" w:rsidRPr="00804C85">
        <w:rPr>
          <w:sz w:val="22"/>
          <w:szCs w:val="22"/>
        </w:rPr>
        <w:t>oštová adresa:</w:t>
      </w:r>
      <w:r w:rsidR="003463EF" w:rsidRPr="00804C85">
        <w:rPr>
          <w:sz w:val="22"/>
          <w:szCs w:val="22"/>
        </w:rPr>
        <w:tab/>
      </w:r>
      <w:commentRangeEnd w:id="4"/>
      <w:r w:rsidR="00B906DB">
        <w:rPr>
          <w:rStyle w:val="Odkaznakomentr"/>
        </w:rPr>
        <w:commentReference w:id="4"/>
      </w:r>
    </w:p>
    <w:p w14:paraId="111DEB90" w14:textId="77777777" w:rsidR="00095D8E" w:rsidRPr="00804C85" w:rsidRDefault="00095D8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</w:p>
    <w:p w14:paraId="43E2BE9E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Prijímateľ</w:t>
      </w:r>
      <w:r w:rsidRPr="00804C85">
        <w:rPr>
          <w:sz w:val="22"/>
          <w:szCs w:val="22"/>
        </w:rPr>
        <w:t>“)</w:t>
      </w:r>
    </w:p>
    <w:p w14:paraId="6CB77BED" w14:textId="5CF2D2A9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(Poskytovateľ a Prijímateľ sa pre účely tejto Zmluvy </w:t>
      </w:r>
      <w:ins w:id="5" w:author="Autor">
        <w:r w:rsidR="004E74B9">
          <w:rPr>
            <w:sz w:val="22"/>
            <w:szCs w:val="22"/>
          </w:rPr>
          <w:t xml:space="preserve">o poskytnutí nenávratného finančného príspevku </w:t>
        </w:r>
      </w:ins>
      <w:r w:rsidRPr="00804C85">
        <w:rPr>
          <w:sz w:val="22"/>
          <w:szCs w:val="22"/>
        </w:rPr>
        <w:t>označujú ďalej spoločne aj ako „</w:t>
      </w:r>
      <w:r w:rsidRPr="00804C85">
        <w:rPr>
          <w:b/>
          <w:sz w:val="22"/>
          <w:szCs w:val="22"/>
        </w:rPr>
        <w:t>Zmluvné strany</w:t>
      </w:r>
      <w:r w:rsidRPr="00804C85">
        <w:rPr>
          <w:sz w:val="22"/>
          <w:szCs w:val="22"/>
        </w:rPr>
        <w:t>“</w:t>
      </w:r>
      <w:r w:rsidR="00095D8E" w:rsidRPr="00804C85">
        <w:rPr>
          <w:sz w:val="22"/>
          <w:szCs w:val="22"/>
        </w:rPr>
        <w:t xml:space="preserve"> alebo jednotlivo „</w:t>
      </w:r>
      <w:r w:rsidR="00095D8E" w:rsidRPr="00804C85">
        <w:rPr>
          <w:b/>
          <w:sz w:val="22"/>
          <w:szCs w:val="22"/>
        </w:rPr>
        <w:t>Zmluvná strana</w:t>
      </w:r>
      <w:r w:rsidR="00095D8E" w:rsidRPr="00804C85">
        <w:rPr>
          <w:sz w:val="22"/>
          <w:szCs w:val="22"/>
        </w:rPr>
        <w:t>“</w:t>
      </w:r>
      <w:r w:rsidRPr="00804C85">
        <w:rPr>
          <w:sz w:val="22"/>
          <w:szCs w:val="22"/>
        </w:rPr>
        <w:t>)</w:t>
      </w:r>
    </w:p>
    <w:p w14:paraId="561A2CB5" w14:textId="77777777" w:rsidR="00080DCA" w:rsidRPr="00804C85" w:rsidRDefault="009E7568" w:rsidP="00AF10E5">
      <w:pPr>
        <w:pStyle w:val="Nadpis3"/>
        <w:numPr>
          <w:ilvl w:val="0"/>
          <w:numId w:val="0"/>
        </w:numPr>
        <w:ind w:left="426"/>
      </w:pPr>
      <w:r w:rsidRPr="00804C85">
        <w:t>PREAMBULA</w:t>
      </w:r>
    </w:p>
    <w:p w14:paraId="4531EE1A" w14:textId="77777777" w:rsidR="00B51498" w:rsidRPr="00804C85" w:rsidRDefault="00B11705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(A) </w:t>
      </w:r>
      <w:r w:rsidR="002B7ED1" w:rsidRPr="00804C85">
        <w:rPr>
          <w:sz w:val="22"/>
          <w:szCs w:val="22"/>
        </w:rPr>
        <w:t xml:space="preserve">Na základe vyhlásenej Výzvy </w:t>
      </w:r>
      <w:r w:rsidR="0076248A" w:rsidRPr="00804C85">
        <w:rPr>
          <w:sz w:val="22"/>
          <w:szCs w:val="22"/>
        </w:rPr>
        <w:t xml:space="preserve">na predkladanie </w:t>
      </w:r>
      <w:r w:rsidR="0076248A" w:rsidRPr="00296FF5">
        <w:rPr>
          <w:sz w:val="22"/>
          <w:szCs w:val="22"/>
        </w:rPr>
        <w:t>žiadostí o</w:t>
      </w:r>
      <w:r w:rsidR="00BC7D2C">
        <w:rPr>
          <w:sz w:val="22"/>
          <w:szCs w:val="22"/>
        </w:rPr>
        <w:t> </w:t>
      </w:r>
      <w:r w:rsidR="002B7ED1" w:rsidRPr="00296FF5">
        <w:rPr>
          <w:sz w:val="22"/>
          <w:szCs w:val="22"/>
        </w:rPr>
        <w:t>poskytnutie</w:t>
      </w:r>
      <w:r w:rsidR="00BC7D2C">
        <w:rPr>
          <w:sz w:val="22"/>
          <w:szCs w:val="22"/>
        </w:rPr>
        <w:t xml:space="preserve"> nenávratného finančného príspevku</w:t>
      </w:r>
      <w:r w:rsidR="002B7ED1" w:rsidRPr="00296FF5">
        <w:rPr>
          <w:sz w:val="22"/>
          <w:szCs w:val="22"/>
        </w:rPr>
        <w:t xml:space="preserve"> </w:t>
      </w:r>
      <w:r w:rsidR="004B759B" w:rsidRPr="00296FF5">
        <w:rPr>
          <w:sz w:val="22"/>
          <w:szCs w:val="22"/>
        </w:rPr>
        <w:t>bolo</w:t>
      </w:r>
      <w:r w:rsidR="00161434" w:rsidRPr="00296FF5">
        <w:rPr>
          <w:sz w:val="22"/>
          <w:szCs w:val="22"/>
        </w:rPr>
        <w:t xml:space="preserve"> </w:t>
      </w:r>
      <w:r w:rsidR="002B7ED1" w:rsidRPr="00296FF5">
        <w:rPr>
          <w:sz w:val="22"/>
          <w:szCs w:val="22"/>
        </w:rPr>
        <w:t>rozhod</w:t>
      </w:r>
      <w:r w:rsidR="004B759B" w:rsidRPr="00296FF5">
        <w:rPr>
          <w:sz w:val="22"/>
          <w:szCs w:val="22"/>
        </w:rPr>
        <w:t>nuté</w:t>
      </w:r>
      <w:r w:rsidR="002B7ED1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>o</w:t>
      </w:r>
      <w:r w:rsidR="004B759B" w:rsidRPr="00296FF5">
        <w:rPr>
          <w:sz w:val="22"/>
          <w:szCs w:val="22"/>
        </w:rPr>
        <w:t xml:space="preserve"> schválení </w:t>
      </w:r>
      <w:r w:rsidR="00934A61" w:rsidRPr="00296FF5">
        <w:rPr>
          <w:sz w:val="22"/>
          <w:szCs w:val="22"/>
        </w:rPr>
        <w:t xml:space="preserve">žiadosti 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 xml:space="preserve"> predloženej Prijímateľom (v postavení žiadateľa) </w:t>
      </w:r>
      <w:r w:rsidR="006320FD" w:rsidRPr="00296FF5">
        <w:rPr>
          <w:sz w:val="22"/>
          <w:szCs w:val="22"/>
        </w:rPr>
        <w:t>podľa</w:t>
      </w:r>
      <w:r w:rsidR="002B7ED1" w:rsidRPr="00296FF5">
        <w:rPr>
          <w:sz w:val="22"/>
          <w:szCs w:val="22"/>
        </w:rPr>
        <w:t xml:space="preserve"> </w:t>
      </w:r>
      <w:r w:rsidR="00EC6A40" w:rsidRPr="00296FF5">
        <w:rPr>
          <w:sz w:val="22"/>
          <w:szCs w:val="22"/>
        </w:rPr>
        <w:t xml:space="preserve">zákona </w:t>
      </w:r>
      <w:r w:rsidR="00161434" w:rsidRPr="00296FF5">
        <w:rPr>
          <w:sz w:val="22"/>
          <w:szCs w:val="22"/>
        </w:rPr>
        <w:t>o </w:t>
      </w:r>
      <w:r w:rsidR="003F3005" w:rsidRPr="00296FF5">
        <w:rPr>
          <w:sz w:val="22"/>
          <w:szCs w:val="22"/>
        </w:rPr>
        <w:t>príspevkoch z fondov EÚ</w:t>
      </w:r>
      <w:r w:rsidR="00B51F57" w:rsidRPr="00296FF5">
        <w:rPr>
          <w:sz w:val="22"/>
          <w:szCs w:val="22"/>
        </w:rPr>
        <w:t>.</w:t>
      </w:r>
      <w:r w:rsidR="00B51F57" w:rsidRPr="00804C85">
        <w:rPr>
          <w:sz w:val="22"/>
          <w:szCs w:val="22"/>
        </w:rPr>
        <w:t xml:space="preserve"> </w:t>
      </w:r>
    </w:p>
    <w:p w14:paraId="278826D3" w14:textId="0F5AF2DA" w:rsidR="00B51F57" w:rsidRPr="00510B4B" w:rsidRDefault="009E7568" w:rsidP="00510B4B">
      <w:pPr>
        <w:spacing w:before="120" w:line="259" w:lineRule="auto"/>
        <w:ind w:left="426" w:hanging="426"/>
        <w:jc w:val="both"/>
        <w:rPr>
          <w:color w:val="0070C0"/>
          <w:sz w:val="22"/>
          <w:szCs w:val="22"/>
        </w:rPr>
      </w:pPr>
      <w:r w:rsidRPr="00804C85">
        <w:rPr>
          <w:sz w:val="22"/>
          <w:szCs w:val="22"/>
        </w:rPr>
        <w:t xml:space="preserve">(B) Zmluva 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sa uzatvára na základe </w:t>
      </w:r>
      <w:r w:rsidR="000A3ABD" w:rsidRPr="00804C85">
        <w:rPr>
          <w:sz w:val="22"/>
          <w:szCs w:val="22"/>
        </w:rPr>
        <w:t>a po nadobudnutí právoplatnosti</w:t>
      </w:r>
      <w:r w:rsidRPr="00804C85">
        <w:rPr>
          <w:sz w:val="22"/>
          <w:szCs w:val="22"/>
        </w:rPr>
        <w:t xml:space="preserve"> rozhodnutia o schválení žiadosti </w:t>
      </w:r>
      <w:r w:rsidR="007C532B" w:rsidRPr="00804C85">
        <w:rPr>
          <w:sz w:val="22"/>
          <w:szCs w:val="22"/>
        </w:rPr>
        <w:t xml:space="preserve">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7C532B" w:rsidRPr="00804C85">
        <w:rPr>
          <w:sz w:val="22"/>
          <w:szCs w:val="22"/>
        </w:rPr>
        <w:t xml:space="preserve"> </w:t>
      </w:r>
      <w:r w:rsidR="002F5844" w:rsidRPr="00804C85">
        <w:rPr>
          <w:sz w:val="22"/>
          <w:szCs w:val="22"/>
        </w:rPr>
        <w:t xml:space="preserve">č. </w:t>
      </w:r>
      <w:r w:rsidR="002F5844" w:rsidRPr="00F304D0">
        <w:rPr>
          <w:sz w:val="22"/>
          <w:szCs w:val="22"/>
          <w:highlight w:val="lightGray"/>
        </w:rPr>
        <w:t>...............</w:t>
      </w:r>
      <w:r w:rsidR="002F5844" w:rsidRPr="00804C85">
        <w:rPr>
          <w:sz w:val="22"/>
          <w:szCs w:val="22"/>
        </w:rPr>
        <w:t xml:space="preserve"> zo dňa </w:t>
      </w:r>
      <w:r w:rsidR="002F5844" w:rsidRPr="00F304D0">
        <w:rPr>
          <w:sz w:val="22"/>
          <w:szCs w:val="22"/>
          <w:highlight w:val="lightGray"/>
        </w:rPr>
        <w:t>...............,</w:t>
      </w:r>
      <w:r w:rsidR="002F5844" w:rsidRPr="00804C85">
        <w:rPr>
          <w:sz w:val="22"/>
          <w:szCs w:val="22"/>
        </w:rPr>
        <w:t xml:space="preserve"> </w:t>
      </w:r>
      <w:r w:rsidR="003F3005" w:rsidRPr="00804C85">
        <w:rPr>
          <w:sz w:val="22"/>
          <w:szCs w:val="22"/>
        </w:rPr>
        <w:t xml:space="preserve">podľa </w:t>
      </w:r>
      <w:r w:rsidRPr="00804C85">
        <w:rPr>
          <w:sz w:val="22"/>
          <w:szCs w:val="22"/>
        </w:rPr>
        <w:t>právny</w:t>
      </w:r>
      <w:r w:rsidR="003F3005" w:rsidRPr="00804C85">
        <w:rPr>
          <w:sz w:val="22"/>
          <w:szCs w:val="22"/>
        </w:rPr>
        <w:t xml:space="preserve">ch </w:t>
      </w:r>
      <w:r w:rsidRPr="00804C85">
        <w:rPr>
          <w:sz w:val="22"/>
          <w:szCs w:val="22"/>
        </w:rPr>
        <w:t>predpis</w:t>
      </w:r>
      <w:r w:rsidR="003F3005" w:rsidRPr="00804C85">
        <w:rPr>
          <w:sz w:val="22"/>
          <w:szCs w:val="22"/>
        </w:rPr>
        <w:t>ov</w:t>
      </w:r>
      <w:r w:rsidRPr="00804C85">
        <w:rPr>
          <w:sz w:val="22"/>
          <w:szCs w:val="22"/>
        </w:rPr>
        <w:t xml:space="preserve"> uvedený</w:t>
      </w:r>
      <w:r w:rsidR="003F3005" w:rsidRPr="00804C85">
        <w:rPr>
          <w:sz w:val="22"/>
          <w:szCs w:val="22"/>
        </w:rPr>
        <w:t>ch</w:t>
      </w:r>
      <w:r w:rsidRPr="00804C85">
        <w:rPr>
          <w:sz w:val="22"/>
          <w:szCs w:val="22"/>
        </w:rPr>
        <w:t xml:space="preserve"> v záhlaví tejto zmluvy, v dôsledku čoho je od momentu uzavretia </w:t>
      </w:r>
      <w:r w:rsidR="00222350">
        <w:rPr>
          <w:sz w:val="22"/>
          <w:szCs w:val="22"/>
        </w:rPr>
        <w:t>Z</w:t>
      </w:r>
      <w:r w:rsidR="00222350" w:rsidRPr="00804C85">
        <w:rPr>
          <w:sz w:val="22"/>
          <w:szCs w:val="22"/>
        </w:rPr>
        <w:t xml:space="preserve">mluvy </w:t>
      </w:r>
      <w:r w:rsidRPr="00804C85">
        <w:rPr>
          <w:sz w:val="22"/>
          <w:szCs w:val="22"/>
        </w:rPr>
        <w:t xml:space="preserve">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vzťah medzi Poskytovateľom a Prijímateľom vzťahom súkromnoprávnym. </w:t>
      </w:r>
      <w:r w:rsidR="003F3005" w:rsidRPr="00804C85">
        <w:rPr>
          <w:sz w:val="22"/>
          <w:szCs w:val="22"/>
        </w:rPr>
        <w:t xml:space="preserve">Právnym základom </w:t>
      </w:r>
      <w:r w:rsidR="003F3005" w:rsidRPr="00804C85">
        <w:rPr>
          <w:sz w:val="22"/>
          <w:szCs w:val="22"/>
        </w:rPr>
        <w:lastRenderedPageBreak/>
        <w:t xml:space="preserve">zmluvného vzťahu medzi Zmluvnými stranami </w:t>
      </w:r>
      <w:r w:rsidR="003F3005" w:rsidRPr="00003152">
        <w:rPr>
          <w:sz w:val="22"/>
          <w:szCs w:val="22"/>
        </w:rPr>
        <w:t>sú aj Právne akty EÚ, osobitne</w:t>
      </w:r>
      <w:r w:rsidR="003F3005" w:rsidRPr="00804C85">
        <w:rPr>
          <w:sz w:val="22"/>
          <w:szCs w:val="22"/>
        </w:rPr>
        <w:t xml:space="preserve"> Nariadenie 2021/1060, nakoľko sa </w:t>
      </w:r>
      <w:r w:rsidR="003F3005" w:rsidRPr="00B13047">
        <w:rPr>
          <w:sz w:val="22"/>
          <w:szCs w:val="22"/>
        </w:rPr>
        <w:t>Realizáciou aktivít Projektu napĺňajú ciele Programu</w:t>
      </w:r>
      <w:r w:rsidR="00C26505" w:rsidRPr="00B13047">
        <w:rPr>
          <w:sz w:val="22"/>
          <w:szCs w:val="22"/>
        </w:rPr>
        <w:t xml:space="preserve"> </w:t>
      </w:r>
      <w:commentRangeStart w:id="6"/>
      <w:r w:rsidR="00C26505" w:rsidRPr="00B13047">
        <w:rPr>
          <w:sz w:val="22"/>
          <w:szCs w:val="22"/>
        </w:rPr>
        <w:t>Fondu pre azyl, migráciu a</w:t>
      </w:r>
      <w:r w:rsidR="00510B4B" w:rsidRPr="00B13047">
        <w:rPr>
          <w:sz w:val="22"/>
          <w:szCs w:val="22"/>
        </w:rPr>
        <w:t> </w:t>
      </w:r>
      <w:r w:rsidR="00C26505" w:rsidRPr="00B13047">
        <w:rPr>
          <w:sz w:val="22"/>
          <w:szCs w:val="22"/>
        </w:rPr>
        <w:t>integráciu</w:t>
      </w:r>
      <w:r w:rsidR="00510B4B" w:rsidRPr="00B13047">
        <w:rPr>
          <w:sz w:val="22"/>
          <w:szCs w:val="22"/>
        </w:rPr>
        <w:t xml:space="preserve"> (AMIF)</w:t>
      </w:r>
      <w:r w:rsidR="00C26505" w:rsidRPr="00B13047">
        <w:rPr>
          <w:sz w:val="22"/>
          <w:szCs w:val="22"/>
        </w:rPr>
        <w:t xml:space="preserve">/ </w:t>
      </w:r>
      <w:r w:rsidR="00510B4B" w:rsidRPr="00B13047">
        <w:rPr>
          <w:sz w:val="22"/>
          <w:szCs w:val="22"/>
        </w:rPr>
        <w:t>Fondu pre vnútornú bezpečnosť (ISF)/ Nástroja finančnej podpory na riadenie hraníc a vízovú politiku</w:t>
      </w:r>
      <w:commentRangeEnd w:id="6"/>
      <w:r w:rsidR="00510B4B" w:rsidRPr="00B13047">
        <w:rPr>
          <w:rStyle w:val="Odkaznakomentr"/>
        </w:rPr>
        <w:commentReference w:id="6"/>
      </w:r>
      <w:r w:rsidR="00510B4B" w:rsidRPr="00B13047">
        <w:rPr>
          <w:sz w:val="22"/>
          <w:szCs w:val="22"/>
        </w:rPr>
        <w:t xml:space="preserve"> </w:t>
      </w:r>
      <w:r w:rsidR="001A0590" w:rsidRPr="00B13047">
        <w:rPr>
          <w:sz w:val="22"/>
          <w:szCs w:val="22"/>
        </w:rPr>
        <w:t>podľa čl</w:t>
      </w:r>
      <w:r w:rsidR="00BD4358" w:rsidRPr="00B13047">
        <w:rPr>
          <w:sz w:val="22"/>
          <w:szCs w:val="22"/>
        </w:rPr>
        <w:t>.</w:t>
      </w:r>
      <w:r w:rsidR="001A0590" w:rsidRPr="00B13047">
        <w:rPr>
          <w:sz w:val="22"/>
          <w:szCs w:val="22"/>
        </w:rPr>
        <w:t xml:space="preserve"> 21 až 23 Nariadenia 2021/1060, ktorý je </w:t>
      </w:r>
      <w:r w:rsidR="001A0590" w:rsidRPr="00BC3C46">
        <w:rPr>
          <w:sz w:val="22"/>
          <w:szCs w:val="22"/>
          <w:highlight w:val="lightGray"/>
          <w:rPrChange w:id="7" w:author="Autor">
            <w:rPr>
              <w:sz w:val="22"/>
              <w:szCs w:val="22"/>
            </w:rPr>
          </w:rPrChange>
        </w:rPr>
        <w:t>spolu</w:t>
      </w:r>
      <w:r w:rsidR="001A0590" w:rsidRPr="00B13047">
        <w:rPr>
          <w:sz w:val="22"/>
          <w:szCs w:val="22"/>
        </w:rPr>
        <w:t>financovaný zo zdrojov EÚ.</w:t>
      </w:r>
    </w:p>
    <w:p w14:paraId="2D463C27" w14:textId="77777777" w:rsidR="00575C76" w:rsidRPr="006A2815" w:rsidRDefault="00575C76" w:rsidP="00AF10E5">
      <w:pPr>
        <w:pStyle w:val="Nadpis3"/>
      </w:pPr>
      <w:r w:rsidRPr="006A2815">
        <w:t>ÚVODNÉ USTANOVENIA</w:t>
      </w:r>
    </w:p>
    <w:p w14:paraId="7A7E734A" w14:textId="3462ADFA" w:rsidR="007378D1" w:rsidRPr="00F304D0" w:rsidRDefault="00960069" w:rsidP="00804C85">
      <w:pPr>
        <w:numPr>
          <w:ilvl w:val="0"/>
          <w:numId w:val="7"/>
        </w:numPr>
        <w:tabs>
          <w:tab w:val="clear" w:pos="720"/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F304D0">
        <w:rPr>
          <w:sz w:val="22"/>
          <w:szCs w:val="22"/>
        </w:rPr>
        <w:t xml:space="preserve">Zmluva o poskytnutí </w:t>
      </w:r>
      <w:r w:rsidR="00BC7D2C" w:rsidRPr="00F304D0">
        <w:rPr>
          <w:sz w:val="22"/>
          <w:szCs w:val="22"/>
        </w:rPr>
        <w:t>nenávratného finančného príspevku (ďalej ako „Zmluva o poskytnutí NFP“)</w:t>
      </w:r>
      <w:r w:rsidRPr="00F304D0">
        <w:rPr>
          <w:sz w:val="22"/>
          <w:szCs w:val="22"/>
        </w:rPr>
        <w:t xml:space="preserve"> využíva pre zvýšenie právnej istoty Zmluvných strán </w:t>
      </w:r>
      <w:r w:rsidR="0051792D" w:rsidRPr="00F304D0">
        <w:rPr>
          <w:sz w:val="22"/>
          <w:szCs w:val="22"/>
        </w:rPr>
        <w:t xml:space="preserve">pojmy s veľkými začiatočnými písmenami, ktoré sú spolu s definíciou </w:t>
      </w:r>
      <w:r w:rsidRPr="00F304D0">
        <w:rPr>
          <w:sz w:val="22"/>
          <w:szCs w:val="22"/>
        </w:rPr>
        <w:t>uvedené v</w:t>
      </w:r>
      <w:r w:rsidR="00BD4358" w:rsidRPr="00F304D0">
        <w:rPr>
          <w:sz w:val="22"/>
          <w:szCs w:val="22"/>
        </w:rPr>
        <w:t> </w:t>
      </w:r>
      <w:r w:rsidRPr="00F304D0">
        <w:rPr>
          <w:sz w:val="22"/>
          <w:szCs w:val="22"/>
        </w:rPr>
        <w:t>čl</w:t>
      </w:r>
      <w:r w:rsidR="00BD4358" w:rsidRPr="00F304D0">
        <w:rPr>
          <w:sz w:val="22"/>
          <w:szCs w:val="22"/>
        </w:rPr>
        <w:t>.</w:t>
      </w:r>
      <w:r w:rsidRPr="00F304D0">
        <w:rPr>
          <w:sz w:val="22"/>
          <w:szCs w:val="22"/>
        </w:rPr>
        <w:t xml:space="preserve"> 1 prílohy č. 1 Zmluvy o poskytnutí NFP, ktorými sú </w:t>
      </w:r>
      <w:r w:rsidR="00BD4358" w:rsidRPr="00F304D0">
        <w:rPr>
          <w:sz w:val="22"/>
          <w:szCs w:val="22"/>
        </w:rPr>
        <w:t>všeobecné zmluvné podmienky (ďalej ako „</w:t>
      </w:r>
      <w:r w:rsidR="00E153F5" w:rsidRPr="00F304D0">
        <w:rPr>
          <w:sz w:val="22"/>
          <w:szCs w:val="22"/>
        </w:rPr>
        <w:t>VZP</w:t>
      </w:r>
      <w:r w:rsidR="00BD4358" w:rsidRPr="00F304D0">
        <w:rPr>
          <w:sz w:val="22"/>
          <w:szCs w:val="22"/>
        </w:rPr>
        <w:t>“)</w:t>
      </w:r>
      <w:r w:rsidR="00DB4954" w:rsidRPr="00F304D0">
        <w:rPr>
          <w:sz w:val="22"/>
          <w:szCs w:val="22"/>
        </w:rPr>
        <w:t xml:space="preserve"> a majú ten istý význam v celej Zmluve o poskytnutí NFP</w:t>
      </w:r>
      <w:r w:rsidRPr="00F304D0">
        <w:rPr>
          <w:sz w:val="22"/>
          <w:szCs w:val="22"/>
        </w:rPr>
        <w:t>. Definície uvedené v</w:t>
      </w:r>
      <w:r w:rsidR="003D7E62" w:rsidRPr="00F304D0">
        <w:rPr>
          <w:sz w:val="22"/>
          <w:szCs w:val="22"/>
        </w:rPr>
        <w:t> </w:t>
      </w:r>
      <w:r w:rsidRPr="00F304D0">
        <w:rPr>
          <w:sz w:val="22"/>
          <w:szCs w:val="22"/>
        </w:rPr>
        <w:t>čl</w:t>
      </w:r>
      <w:r w:rsidR="003D7E62" w:rsidRPr="00F304D0">
        <w:rPr>
          <w:sz w:val="22"/>
          <w:szCs w:val="22"/>
        </w:rPr>
        <w:t>.</w:t>
      </w:r>
      <w:r w:rsidRPr="00F304D0">
        <w:rPr>
          <w:sz w:val="22"/>
          <w:szCs w:val="22"/>
        </w:rPr>
        <w:t xml:space="preserve"> 1 VZP sa rovnako vzťahujú na celú Zmluvu o poskytnutí NFP, teda na text samotnej zmluvy</w:t>
      </w:r>
      <w:r w:rsidR="00676F65" w:rsidRPr="00F304D0">
        <w:rPr>
          <w:sz w:val="22"/>
          <w:szCs w:val="22"/>
        </w:rPr>
        <w:t>,</w:t>
      </w:r>
      <w:r w:rsidRPr="00F304D0">
        <w:rPr>
          <w:sz w:val="22"/>
          <w:szCs w:val="22"/>
        </w:rPr>
        <w:t xml:space="preserve"> ako aj </w:t>
      </w:r>
      <w:ins w:id="8" w:author="Autor">
        <w:r w:rsidR="001F716A">
          <w:rPr>
            <w:sz w:val="22"/>
            <w:szCs w:val="22"/>
          </w:rPr>
          <w:t xml:space="preserve">na </w:t>
        </w:r>
      </w:ins>
      <w:r w:rsidRPr="00F304D0">
        <w:rPr>
          <w:sz w:val="22"/>
          <w:szCs w:val="22"/>
        </w:rPr>
        <w:t>VZP</w:t>
      </w:r>
      <w:r w:rsidR="009E7568" w:rsidRPr="00F304D0">
        <w:rPr>
          <w:sz w:val="22"/>
          <w:szCs w:val="22"/>
        </w:rPr>
        <w:t xml:space="preserve"> a ďalšie prílohy</w:t>
      </w:r>
      <w:r w:rsidR="008A6268" w:rsidRPr="00F304D0">
        <w:rPr>
          <w:sz w:val="22"/>
          <w:szCs w:val="22"/>
        </w:rPr>
        <w:t xml:space="preserve"> Zmluvy o poskytnutí NFP</w:t>
      </w:r>
      <w:r w:rsidRPr="00F304D0">
        <w:rPr>
          <w:sz w:val="22"/>
          <w:szCs w:val="22"/>
        </w:rPr>
        <w:t xml:space="preserve">. </w:t>
      </w:r>
    </w:p>
    <w:p w14:paraId="6019D6E4" w14:textId="77777777" w:rsidR="007378D1" w:rsidRPr="00804C85" w:rsidRDefault="00CA7B20" w:rsidP="00804C85">
      <w:pPr>
        <w:tabs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1.2 </w:t>
      </w:r>
      <w:r w:rsidR="007378D1" w:rsidRPr="00F304D0">
        <w:rPr>
          <w:b/>
          <w:sz w:val="22"/>
          <w:szCs w:val="22"/>
        </w:rPr>
        <w:t>Zmluvou o poskytnutí NFP sa označuje táto zmluva a jej prílohy, v znení neskorších zmien</w:t>
      </w:r>
      <w:r w:rsidR="007378D1" w:rsidRPr="00F304D0">
        <w:rPr>
          <w:b/>
          <w:bCs/>
          <w:sz w:val="22"/>
          <w:szCs w:val="22"/>
        </w:rPr>
        <w:t xml:space="preserve"> a doplnení, ktorá bola uzatvorená </w:t>
      </w:r>
      <w:r w:rsidR="009E7568" w:rsidRPr="00F304D0">
        <w:rPr>
          <w:b/>
          <w:bCs/>
          <w:sz w:val="22"/>
          <w:szCs w:val="22"/>
        </w:rPr>
        <w:t>medzi Prijímateľom a Poskytovateľom</w:t>
      </w:r>
      <w:r w:rsidR="009E7568" w:rsidRPr="00804C85">
        <w:rPr>
          <w:bCs/>
          <w:sz w:val="22"/>
          <w:szCs w:val="22"/>
        </w:rPr>
        <w:t xml:space="preserve"> </w:t>
      </w:r>
      <w:r w:rsidR="007378D1" w:rsidRPr="00804C85">
        <w:rPr>
          <w:sz w:val="22"/>
          <w:szCs w:val="22"/>
        </w:rPr>
        <w:t xml:space="preserve">podľa </w:t>
      </w:r>
      <w:r w:rsidR="003423A3" w:rsidRPr="00804C85">
        <w:rPr>
          <w:sz w:val="22"/>
          <w:szCs w:val="22"/>
        </w:rPr>
        <w:t xml:space="preserve">právnych </w:t>
      </w:r>
      <w:r w:rsidR="003423A3" w:rsidRPr="00003152">
        <w:rPr>
          <w:sz w:val="22"/>
          <w:szCs w:val="22"/>
        </w:rPr>
        <w:t xml:space="preserve">predpisov uvedených v záhlaví </w:t>
      </w:r>
      <w:r w:rsidR="007A4668" w:rsidRPr="00003152">
        <w:rPr>
          <w:sz w:val="22"/>
          <w:szCs w:val="22"/>
        </w:rPr>
        <w:t xml:space="preserve">tejto </w:t>
      </w:r>
      <w:r w:rsidR="003423A3" w:rsidRPr="00003152">
        <w:rPr>
          <w:sz w:val="22"/>
          <w:szCs w:val="22"/>
        </w:rPr>
        <w:t>zmluvy</w:t>
      </w:r>
      <w:r w:rsidR="006320FD" w:rsidRPr="00003152">
        <w:rPr>
          <w:sz w:val="22"/>
          <w:szCs w:val="22"/>
        </w:rPr>
        <w:t>,</w:t>
      </w:r>
      <w:r w:rsidR="003423A3" w:rsidRPr="00003152">
        <w:rPr>
          <w:sz w:val="22"/>
          <w:szCs w:val="22"/>
        </w:rPr>
        <w:t xml:space="preserve"> </w:t>
      </w:r>
      <w:r w:rsidR="007378D1" w:rsidRPr="00003152">
        <w:rPr>
          <w:bCs/>
          <w:sz w:val="22"/>
          <w:szCs w:val="22"/>
        </w:rPr>
        <w:t>na základe rozhodnutia o schválení žiadosti o</w:t>
      </w:r>
      <w:r w:rsidR="007C532B" w:rsidRPr="00003152">
        <w:rPr>
          <w:bCs/>
          <w:sz w:val="22"/>
          <w:szCs w:val="22"/>
        </w:rPr>
        <w:t xml:space="preserve"> poskytnutie </w:t>
      </w:r>
      <w:r w:rsidR="007378D1" w:rsidRPr="00003152">
        <w:rPr>
          <w:bCs/>
          <w:sz w:val="22"/>
          <w:szCs w:val="22"/>
        </w:rPr>
        <w:t>NFP podľa zákona o </w:t>
      </w:r>
      <w:r w:rsidR="003F3005" w:rsidRPr="00003152">
        <w:rPr>
          <w:bCs/>
          <w:sz w:val="22"/>
          <w:szCs w:val="22"/>
        </w:rPr>
        <w:t>príspevkoch z fondov EÚ</w:t>
      </w:r>
      <w:r w:rsidR="004E334A">
        <w:rPr>
          <w:bCs/>
          <w:sz w:val="22"/>
          <w:szCs w:val="22"/>
        </w:rPr>
        <w:t xml:space="preserve">, </w:t>
      </w:r>
      <w:r w:rsidR="009309C5" w:rsidRPr="00003152">
        <w:rPr>
          <w:bCs/>
          <w:sz w:val="22"/>
          <w:szCs w:val="22"/>
        </w:rPr>
        <w:t xml:space="preserve">v súlade </w:t>
      </w:r>
      <w:r w:rsidR="009309C5" w:rsidRPr="00A97400">
        <w:rPr>
          <w:bCs/>
          <w:sz w:val="22"/>
          <w:szCs w:val="22"/>
        </w:rPr>
        <w:t>s </w:t>
      </w:r>
      <w:r w:rsidR="003816FC" w:rsidRPr="00A97400">
        <w:rPr>
          <w:bCs/>
          <w:sz w:val="22"/>
          <w:szCs w:val="22"/>
        </w:rPr>
        <w:t xml:space="preserve">právnymi predpismi SR a </w:t>
      </w:r>
      <w:r w:rsidR="009309C5" w:rsidRPr="00A97400">
        <w:rPr>
          <w:bCs/>
          <w:sz w:val="22"/>
          <w:szCs w:val="22"/>
        </w:rPr>
        <w:t xml:space="preserve">Právnymi </w:t>
      </w:r>
      <w:r w:rsidR="009309C5" w:rsidRPr="00003152">
        <w:rPr>
          <w:bCs/>
          <w:sz w:val="22"/>
          <w:szCs w:val="22"/>
        </w:rPr>
        <w:t>aktami EÚ</w:t>
      </w:r>
      <w:r w:rsidR="007378D1" w:rsidRPr="00003152">
        <w:rPr>
          <w:bCs/>
          <w:sz w:val="22"/>
          <w:szCs w:val="22"/>
        </w:rPr>
        <w:t xml:space="preserve">. </w:t>
      </w:r>
      <w:r w:rsidR="00432763" w:rsidRPr="00003152">
        <w:rPr>
          <w:bCs/>
          <w:sz w:val="22"/>
          <w:szCs w:val="22"/>
        </w:rPr>
        <w:t>A</w:t>
      </w:r>
      <w:r w:rsidR="00EC0688" w:rsidRPr="00003152">
        <w:rPr>
          <w:bCs/>
          <w:sz w:val="22"/>
          <w:szCs w:val="22"/>
        </w:rPr>
        <w:t>k</w:t>
      </w:r>
      <w:r w:rsidR="007378D1" w:rsidRPr="00003152">
        <w:rPr>
          <w:bCs/>
          <w:sz w:val="22"/>
          <w:szCs w:val="22"/>
        </w:rPr>
        <w:t xml:space="preserve"> sa</w:t>
      </w:r>
      <w:r w:rsidR="007378D1" w:rsidRPr="00804C85">
        <w:rPr>
          <w:bCs/>
          <w:sz w:val="22"/>
          <w:szCs w:val="22"/>
        </w:rPr>
        <w:t xml:space="preserve"> </w:t>
      </w:r>
      <w:r w:rsidR="00432763" w:rsidRPr="00804C85">
        <w:rPr>
          <w:bCs/>
          <w:sz w:val="22"/>
          <w:szCs w:val="22"/>
        </w:rPr>
        <w:t>v zmluvných ustanoveniach</w:t>
      </w:r>
      <w:r w:rsidR="007378D1" w:rsidRPr="00804C85">
        <w:rPr>
          <w:bCs/>
          <w:sz w:val="22"/>
          <w:szCs w:val="22"/>
        </w:rPr>
        <w:t xml:space="preserve"> uvádza </w:t>
      </w:r>
      <w:r w:rsidR="00432763" w:rsidRPr="00804C85">
        <w:rPr>
          <w:bCs/>
          <w:sz w:val="22"/>
          <w:szCs w:val="22"/>
        </w:rPr>
        <w:t xml:space="preserve">slovo </w:t>
      </w:r>
      <w:r w:rsidR="007378D1" w:rsidRPr="00804C85">
        <w:rPr>
          <w:bCs/>
          <w:sz w:val="22"/>
          <w:szCs w:val="22"/>
        </w:rPr>
        <w:t>„zmluva“ s malým začiatočným písmenom „z“, myslí sa tým táto zmluva bez jej príloh.</w:t>
      </w:r>
      <w:r w:rsidR="00C21340" w:rsidRPr="00804C85">
        <w:rPr>
          <w:bCs/>
          <w:sz w:val="22"/>
          <w:szCs w:val="22"/>
        </w:rPr>
        <w:t xml:space="preserve"> Výnimku z uvedeného pravidla predstavuje označenie príloh zmluvy, kedy sa používa slovné spojenie „prílohy Zmluvy o poskytnutí NFP</w:t>
      </w:r>
      <w:r w:rsidR="00676F65" w:rsidRPr="00804C85">
        <w:rPr>
          <w:bCs/>
          <w:sz w:val="22"/>
          <w:szCs w:val="22"/>
        </w:rPr>
        <w:t>“</w:t>
      </w:r>
      <w:r w:rsidR="00432763" w:rsidRPr="00804C85">
        <w:rPr>
          <w:bCs/>
          <w:sz w:val="22"/>
          <w:szCs w:val="22"/>
        </w:rPr>
        <w:t>, v dôsledku čoho p</w:t>
      </w:r>
      <w:r w:rsidR="007378D1" w:rsidRPr="00804C85">
        <w:rPr>
          <w:bCs/>
          <w:sz w:val="22"/>
          <w:szCs w:val="22"/>
        </w:rPr>
        <w:t xml:space="preserve">rílohy </w:t>
      </w:r>
      <w:r w:rsidR="00432763" w:rsidRPr="00804C85">
        <w:rPr>
          <w:bCs/>
          <w:sz w:val="22"/>
          <w:szCs w:val="22"/>
        </w:rPr>
        <w:t xml:space="preserve">označené </w:t>
      </w:r>
      <w:r w:rsidR="007378D1" w:rsidRPr="00804C85">
        <w:rPr>
          <w:bCs/>
          <w:sz w:val="22"/>
          <w:szCs w:val="22"/>
        </w:rPr>
        <w:t xml:space="preserve">v závere zmluvy pred podpismi Zmluvných strán tvoria neoddeliteľnú súčasť </w:t>
      </w:r>
      <w:r w:rsidR="007378D1" w:rsidRPr="00804C85">
        <w:rPr>
          <w:sz w:val="22"/>
          <w:szCs w:val="22"/>
        </w:rPr>
        <w:t>Zmluvy o poskytnutí NFP.</w:t>
      </w:r>
    </w:p>
    <w:p w14:paraId="5A55D027" w14:textId="77777777" w:rsidR="00A36494" w:rsidRPr="00F304D0" w:rsidRDefault="00CA7B20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1.3</w:t>
      </w:r>
      <w:r w:rsidR="001329C9" w:rsidRPr="00804C85">
        <w:rPr>
          <w:sz w:val="22"/>
          <w:szCs w:val="22"/>
        </w:rPr>
        <w:t xml:space="preserve"> </w:t>
      </w:r>
      <w:r w:rsidR="00432763" w:rsidRPr="00F304D0">
        <w:rPr>
          <w:sz w:val="22"/>
          <w:szCs w:val="22"/>
        </w:rPr>
        <w:t xml:space="preserve">Zmluvné strany sa dohodli na týchto výkladových </w:t>
      </w:r>
      <w:r w:rsidR="00432763" w:rsidRPr="00F304D0">
        <w:rPr>
          <w:b/>
          <w:sz w:val="22"/>
          <w:szCs w:val="22"/>
        </w:rPr>
        <w:t>pravidlách týkajúcich sa pojmov a výrazov</w:t>
      </w:r>
      <w:r w:rsidR="00432763" w:rsidRPr="00F304D0">
        <w:rPr>
          <w:sz w:val="22"/>
          <w:szCs w:val="22"/>
        </w:rPr>
        <w:t xml:space="preserve"> používaných v Zmluve o poskytnutí NFP</w:t>
      </w:r>
      <w:r w:rsidR="00A36494" w:rsidRPr="00F304D0">
        <w:rPr>
          <w:sz w:val="22"/>
          <w:szCs w:val="22"/>
        </w:rPr>
        <w:t>:</w:t>
      </w:r>
    </w:p>
    <w:p w14:paraId="291F5484" w14:textId="77777777" w:rsidR="00865C85" w:rsidRPr="00F304D0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p</w:t>
      </w:r>
      <w:r w:rsidR="00A36494" w:rsidRPr="00F304D0">
        <w:rPr>
          <w:sz w:val="22"/>
          <w:szCs w:val="22"/>
        </w:rPr>
        <w:t>ojmy</w:t>
      </w:r>
      <w:r w:rsidR="0051792D" w:rsidRPr="00F304D0">
        <w:rPr>
          <w:sz w:val="22"/>
          <w:szCs w:val="22"/>
        </w:rPr>
        <w:t xml:space="preserve"> používané v Zmluve o poskytnutí NFP</w:t>
      </w:r>
      <w:r w:rsidR="00865C85" w:rsidRPr="00F304D0">
        <w:rPr>
          <w:sz w:val="22"/>
          <w:szCs w:val="22"/>
        </w:rPr>
        <w:t xml:space="preserve"> s veľkým začiatočným písmenom</w:t>
      </w:r>
      <w:r w:rsidR="0051792D" w:rsidRPr="00F304D0">
        <w:rPr>
          <w:sz w:val="22"/>
          <w:szCs w:val="22"/>
        </w:rPr>
        <w:t xml:space="preserve">, ktoré nie sú uvedené v článku 1 VZP, </w:t>
      </w:r>
      <w:r w:rsidR="00865C85" w:rsidRPr="00F304D0">
        <w:rPr>
          <w:sz w:val="22"/>
          <w:szCs w:val="22"/>
        </w:rPr>
        <w:t>sa v Zmluve o poskytnutí NFP používajú v rovnakom význame, aký pre nich vyplýva z Právneho aktu EÚ alebo z právneho predpisu SR, ktorý ich definuje</w:t>
      </w:r>
      <w:r w:rsidRPr="00F304D0">
        <w:rPr>
          <w:sz w:val="22"/>
          <w:szCs w:val="22"/>
        </w:rPr>
        <w:t>;</w:t>
      </w:r>
    </w:p>
    <w:p w14:paraId="31FA1875" w14:textId="77777777" w:rsidR="00A36494" w:rsidRPr="00F304D0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a</w:t>
      </w:r>
      <w:r w:rsidR="00865C85" w:rsidRPr="00F304D0">
        <w:rPr>
          <w:sz w:val="22"/>
          <w:szCs w:val="22"/>
        </w:rPr>
        <w:t>k Právne akty EÚ alebo právne predpisy SR umožňujú modifikáciu v nich uvedeného pojmu a</w:t>
      </w:r>
      <w:r w:rsidR="009E00C2" w:rsidRPr="00F304D0">
        <w:rPr>
          <w:sz w:val="22"/>
          <w:szCs w:val="22"/>
        </w:rPr>
        <w:t> </w:t>
      </w:r>
      <w:r w:rsidR="00865C85" w:rsidRPr="00F304D0">
        <w:rPr>
          <w:sz w:val="22"/>
          <w:szCs w:val="22"/>
        </w:rPr>
        <w:t>Zmluva</w:t>
      </w:r>
      <w:r w:rsidR="009E00C2" w:rsidRPr="00F304D0">
        <w:rPr>
          <w:sz w:val="22"/>
          <w:szCs w:val="22"/>
        </w:rPr>
        <w:t xml:space="preserve"> o poskytnutí NFP</w:t>
      </w:r>
      <w:r w:rsidR="00865C85" w:rsidRPr="00F304D0">
        <w:rPr>
          <w:sz w:val="22"/>
          <w:szCs w:val="22"/>
        </w:rPr>
        <w:t xml:space="preserve"> obsahuje takúto zmenenú definíciu, </w:t>
      </w:r>
      <w:r w:rsidRPr="00F304D0">
        <w:rPr>
          <w:sz w:val="22"/>
          <w:szCs w:val="22"/>
        </w:rPr>
        <w:t>uplatní sa definícia uvedená v</w:t>
      </w:r>
      <w:r w:rsidR="00865C85" w:rsidRPr="00F304D0">
        <w:rPr>
          <w:sz w:val="22"/>
          <w:szCs w:val="22"/>
        </w:rPr>
        <w:t> Zmluve o poskytnutí NFP</w:t>
      </w:r>
      <w:r w:rsidRPr="00F304D0">
        <w:rPr>
          <w:sz w:val="22"/>
          <w:szCs w:val="22"/>
        </w:rPr>
        <w:t>;</w:t>
      </w:r>
    </w:p>
    <w:p w14:paraId="62890570" w14:textId="77777777" w:rsidR="00A36494" w:rsidRPr="00F304D0" w:rsidRDefault="00DB495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 xml:space="preserve">význam pojmov používaných v Zmluve o poskytnutí NFP (ods. 1.1 tohto článku) </w:t>
      </w:r>
      <w:r w:rsidR="00577FC6" w:rsidRPr="00F304D0">
        <w:rPr>
          <w:sz w:val="22"/>
          <w:szCs w:val="22"/>
        </w:rPr>
        <w:t>sa zachováva aj v prípade, ak sa použijú v inom gramatickom alebo slovesnom tvare</w:t>
      </w:r>
      <w:r w:rsidR="0016424F" w:rsidRPr="00F304D0">
        <w:rPr>
          <w:sz w:val="22"/>
          <w:szCs w:val="22"/>
        </w:rPr>
        <w:t xml:space="preserve"> alebo ak sa použijú s malým začiatočným písmenom, ak je z kontextu nepochybné, že ide o definovaný pojem</w:t>
      </w:r>
      <w:r w:rsidR="00577FC6" w:rsidRPr="00F304D0">
        <w:rPr>
          <w:sz w:val="22"/>
          <w:szCs w:val="22"/>
        </w:rPr>
        <w:t>;</w:t>
      </w:r>
    </w:p>
    <w:p w14:paraId="3DA277B9" w14:textId="77777777" w:rsidR="00A36494" w:rsidRPr="00F304D0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slová uvedené:</w:t>
      </w:r>
    </w:p>
    <w:p w14:paraId="1CD7CC7A" w14:textId="77777777" w:rsidR="00A36494" w:rsidRPr="00F304D0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F304D0">
        <w:rPr>
          <w:sz w:val="22"/>
          <w:szCs w:val="22"/>
        </w:rPr>
        <w:t>iba v jednotnom čísle zahŕňajú aj množné číslo a naopak;</w:t>
      </w:r>
    </w:p>
    <w:p w14:paraId="1DCC16C0" w14:textId="77777777" w:rsidR="00A36494" w:rsidRPr="00F304D0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F304D0">
        <w:rPr>
          <w:sz w:val="22"/>
          <w:szCs w:val="22"/>
        </w:rPr>
        <w:t>v jednom rode zahŕňajú aj iný rod;</w:t>
      </w:r>
    </w:p>
    <w:p w14:paraId="39918098" w14:textId="77777777" w:rsidR="00A36494" w:rsidRPr="00F304D0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F304D0">
        <w:rPr>
          <w:sz w:val="22"/>
          <w:szCs w:val="22"/>
        </w:rPr>
        <w:t>iba ako osoby zahŕňa</w:t>
      </w:r>
      <w:r w:rsidR="00BB07A7" w:rsidRPr="00F304D0">
        <w:rPr>
          <w:sz w:val="22"/>
          <w:szCs w:val="22"/>
        </w:rPr>
        <w:t>jú fyzické</w:t>
      </w:r>
      <w:r w:rsidR="000A7E2E" w:rsidRPr="00F304D0">
        <w:rPr>
          <w:sz w:val="22"/>
          <w:szCs w:val="22"/>
        </w:rPr>
        <w:t xml:space="preserve"> osoby</w:t>
      </w:r>
      <w:r w:rsidRPr="00F304D0">
        <w:rPr>
          <w:sz w:val="22"/>
          <w:szCs w:val="22"/>
        </w:rPr>
        <w:t xml:space="preserve"> </w:t>
      </w:r>
      <w:r w:rsidR="009E7568" w:rsidRPr="00F304D0">
        <w:rPr>
          <w:sz w:val="22"/>
          <w:szCs w:val="22"/>
        </w:rPr>
        <w:t xml:space="preserve">aj právnické osoby </w:t>
      </w:r>
      <w:r w:rsidRPr="00F304D0">
        <w:rPr>
          <w:sz w:val="22"/>
          <w:szCs w:val="22"/>
        </w:rPr>
        <w:t xml:space="preserve">a naopak; </w:t>
      </w:r>
    </w:p>
    <w:p w14:paraId="1DFF0D94" w14:textId="77777777" w:rsidR="00A36494" w:rsidRPr="00F304D0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ak</w:t>
      </w:r>
      <w:r w:rsidR="002A6CFC" w:rsidRPr="00F304D0">
        <w:rPr>
          <w:sz w:val="22"/>
          <w:szCs w:val="22"/>
        </w:rPr>
        <w:t>ý</w:t>
      </w:r>
      <w:r w:rsidRPr="00F304D0">
        <w:rPr>
          <w:sz w:val="22"/>
          <w:szCs w:val="22"/>
        </w:rPr>
        <w:t xml:space="preserve">koľvek </w:t>
      </w:r>
      <w:r w:rsidR="002A6CFC" w:rsidRPr="00F304D0">
        <w:rPr>
          <w:sz w:val="22"/>
          <w:szCs w:val="22"/>
        </w:rPr>
        <w:t xml:space="preserve">odkaz na </w:t>
      </w:r>
      <w:r w:rsidR="00817BDC" w:rsidRPr="00F304D0">
        <w:rPr>
          <w:sz w:val="22"/>
          <w:szCs w:val="22"/>
        </w:rPr>
        <w:t>Právne akty EÚ alebo právne predpisy SR alebo</w:t>
      </w:r>
      <w:r w:rsidR="002A6CFC" w:rsidRPr="00F304D0">
        <w:rPr>
          <w:sz w:val="22"/>
          <w:szCs w:val="22"/>
        </w:rPr>
        <w:t xml:space="preserve"> Právne dokumenty </w:t>
      </w:r>
      <w:r w:rsidRPr="00F304D0">
        <w:rPr>
          <w:sz w:val="22"/>
          <w:szCs w:val="22"/>
        </w:rPr>
        <w:t xml:space="preserve">odkazuje aj na akúkoľvek </w:t>
      </w:r>
      <w:r w:rsidR="002A6CFC" w:rsidRPr="00F304D0">
        <w:rPr>
          <w:sz w:val="22"/>
          <w:szCs w:val="22"/>
        </w:rPr>
        <w:t xml:space="preserve">ich </w:t>
      </w:r>
      <w:r w:rsidRPr="00F304D0">
        <w:rPr>
          <w:sz w:val="22"/>
          <w:szCs w:val="22"/>
        </w:rPr>
        <w:t>zmenu</w:t>
      </w:r>
      <w:r w:rsidR="00577FC6" w:rsidRPr="00F304D0">
        <w:rPr>
          <w:sz w:val="22"/>
          <w:szCs w:val="22"/>
        </w:rPr>
        <w:t xml:space="preserve">, t.j. </w:t>
      </w:r>
      <w:r w:rsidR="00817BDC" w:rsidRPr="00F304D0">
        <w:rPr>
          <w:sz w:val="22"/>
          <w:szCs w:val="22"/>
        </w:rPr>
        <w:t xml:space="preserve">príslušné pravidlo sa </w:t>
      </w:r>
      <w:r w:rsidR="00577FC6" w:rsidRPr="00F304D0">
        <w:rPr>
          <w:sz w:val="22"/>
          <w:szCs w:val="22"/>
        </w:rPr>
        <w:t>použije vždy v platnom znení</w:t>
      </w:r>
      <w:r w:rsidR="00C860C5" w:rsidRPr="00F304D0">
        <w:rPr>
          <w:sz w:val="22"/>
          <w:szCs w:val="22"/>
        </w:rPr>
        <w:t>, okrem prípadu, ak z</w:t>
      </w:r>
      <w:r w:rsidR="00420CBC" w:rsidRPr="00F304D0">
        <w:rPr>
          <w:sz w:val="22"/>
          <w:szCs w:val="22"/>
        </w:rPr>
        <w:t> </w:t>
      </w:r>
      <w:r w:rsidR="00C860C5" w:rsidRPr="00F304D0">
        <w:rPr>
          <w:sz w:val="22"/>
          <w:szCs w:val="22"/>
        </w:rPr>
        <w:t>Právn</w:t>
      </w:r>
      <w:r w:rsidR="00420CBC" w:rsidRPr="00F304D0">
        <w:rPr>
          <w:sz w:val="22"/>
          <w:szCs w:val="22"/>
        </w:rPr>
        <w:t>eho aktu</w:t>
      </w:r>
      <w:r w:rsidR="00C860C5" w:rsidRPr="00F304D0">
        <w:rPr>
          <w:sz w:val="22"/>
          <w:szCs w:val="22"/>
        </w:rPr>
        <w:t xml:space="preserve"> EÚ alebo z</w:t>
      </w:r>
      <w:r w:rsidR="00420CBC" w:rsidRPr="00F304D0">
        <w:rPr>
          <w:sz w:val="22"/>
          <w:szCs w:val="22"/>
        </w:rPr>
        <w:t> </w:t>
      </w:r>
      <w:r w:rsidR="00723C18" w:rsidRPr="00F304D0">
        <w:rPr>
          <w:sz w:val="22"/>
          <w:szCs w:val="22"/>
        </w:rPr>
        <w:t>p</w:t>
      </w:r>
      <w:r w:rsidR="00C860C5" w:rsidRPr="00F304D0">
        <w:rPr>
          <w:sz w:val="22"/>
          <w:szCs w:val="22"/>
        </w:rPr>
        <w:t>rávn</w:t>
      </w:r>
      <w:r w:rsidR="00420CBC" w:rsidRPr="00F304D0">
        <w:rPr>
          <w:sz w:val="22"/>
          <w:szCs w:val="22"/>
        </w:rPr>
        <w:t xml:space="preserve">eho predpisu </w:t>
      </w:r>
      <w:r w:rsidR="00C860C5" w:rsidRPr="00F304D0">
        <w:rPr>
          <w:sz w:val="22"/>
          <w:szCs w:val="22"/>
        </w:rPr>
        <w:t xml:space="preserve">SR </w:t>
      </w:r>
      <w:r w:rsidR="00420CBC" w:rsidRPr="00F304D0">
        <w:rPr>
          <w:sz w:val="22"/>
          <w:szCs w:val="22"/>
        </w:rPr>
        <w:t xml:space="preserve">alebo z Právneho dokumentu </w:t>
      </w:r>
      <w:r w:rsidR="00C860C5" w:rsidRPr="00F304D0">
        <w:rPr>
          <w:sz w:val="22"/>
          <w:szCs w:val="22"/>
        </w:rPr>
        <w:t xml:space="preserve">vyplýva povinnosť uplatňovania </w:t>
      </w:r>
      <w:r w:rsidR="00420CBC" w:rsidRPr="00F304D0">
        <w:rPr>
          <w:sz w:val="22"/>
          <w:szCs w:val="22"/>
        </w:rPr>
        <w:t>určitého</w:t>
      </w:r>
      <w:r w:rsidR="00C860C5" w:rsidRPr="00F304D0">
        <w:rPr>
          <w:sz w:val="22"/>
          <w:szCs w:val="22"/>
        </w:rPr>
        <w:t xml:space="preserve"> ustanoven</w:t>
      </w:r>
      <w:r w:rsidR="00420CBC" w:rsidRPr="00F304D0">
        <w:rPr>
          <w:sz w:val="22"/>
          <w:szCs w:val="22"/>
        </w:rPr>
        <w:t>ia</w:t>
      </w:r>
      <w:r w:rsidR="00C860C5" w:rsidRPr="00F304D0">
        <w:rPr>
          <w:sz w:val="22"/>
          <w:szCs w:val="22"/>
        </w:rPr>
        <w:t xml:space="preserve"> </w:t>
      </w:r>
      <w:r w:rsidR="004A2033" w:rsidRPr="00F304D0">
        <w:rPr>
          <w:sz w:val="22"/>
          <w:szCs w:val="22"/>
        </w:rPr>
        <w:t xml:space="preserve">v znení platnom v určitom </w:t>
      </w:r>
      <w:r w:rsidR="00723C18" w:rsidRPr="00F304D0">
        <w:rPr>
          <w:sz w:val="22"/>
          <w:szCs w:val="22"/>
        </w:rPr>
        <w:t>definovanom čase alebo k určitému momentu</w:t>
      </w:r>
      <w:r w:rsidR="00C97DA8" w:rsidRPr="00F304D0">
        <w:rPr>
          <w:sz w:val="22"/>
          <w:szCs w:val="22"/>
        </w:rPr>
        <w:t>;</w:t>
      </w:r>
    </w:p>
    <w:p w14:paraId="5CB8AFBF" w14:textId="77777777" w:rsidR="00120242" w:rsidRPr="00F304D0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 xml:space="preserve">nadpisy </w:t>
      </w:r>
      <w:r w:rsidR="00723C18" w:rsidRPr="00F304D0">
        <w:rPr>
          <w:sz w:val="22"/>
          <w:szCs w:val="22"/>
        </w:rPr>
        <w:t xml:space="preserve">použité v Zmluve o poskytnutí NFP </w:t>
      </w:r>
      <w:r w:rsidR="00517C2F" w:rsidRPr="00F304D0">
        <w:rPr>
          <w:sz w:val="22"/>
          <w:szCs w:val="22"/>
        </w:rPr>
        <w:t xml:space="preserve">slúžia len pre väčšiu prehľadnosť Zmluvy </w:t>
      </w:r>
      <w:r w:rsidR="00A362E1" w:rsidRPr="00F304D0">
        <w:rPr>
          <w:sz w:val="22"/>
          <w:szCs w:val="22"/>
        </w:rPr>
        <w:t xml:space="preserve">o poskytnutí NFP </w:t>
      </w:r>
      <w:r w:rsidR="00517C2F" w:rsidRPr="00F304D0">
        <w:rPr>
          <w:sz w:val="22"/>
          <w:szCs w:val="22"/>
        </w:rPr>
        <w:t>a</w:t>
      </w:r>
      <w:r w:rsidR="007A63C8" w:rsidRPr="00F304D0">
        <w:rPr>
          <w:sz w:val="22"/>
          <w:szCs w:val="22"/>
        </w:rPr>
        <w:t> </w:t>
      </w:r>
      <w:r w:rsidRPr="00F304D0">
        <w:rPr>
          <w:sz w:val="22"/>
          <w:szCs w:val="22"/>
        </w:rPr>
        <w:t xml:space="preserve">nemajú význam pri </w:t>
      </w:r>
      <w:r w:rsidR="00FD33B3" w:rsidRPr="00F304D0">
        <w:rPr>
          <w:sz w:val="22"/>
          <w:szCs w:val="22"/>
        </w:rPr>
        <w:t xml:space="preserve">jej </w:t>
      </w:r>
      <w:r w:rsidRPr="00F304D0">
        <w:rPr>
          <w:sz w:val="22"/>
          <w:szCs w:val="22"/>
        </w:rPr>
        <w:t>výklade</w:t>
      </w:r>
      <w:r w:rsidR="00120242" w:rsidRPr="00F304D0">
        <w:rPr>
          <w:sz w:val="22"/>
          <w:szCs w:val="22"/>
        </w:rPr>
        <w:t>;</w:t>
      </w:r>
    </w:p>
    <w:p w14:paraId="343B0914" w14:textId="77777777" w:rsidR="004964C5" w:rsidRPr="006219FB" w:rsidRDefault="00120242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AE01D4">
        <w:rPr>
          <w:bCs/>
          <w:sz w:val="22"/>
          <w:szCs w:val="22"/>
          <w:lang w:eastAsia="en-US"/>
        </w:rPr>
        <w:t>poki</w:t>
      </w:r>
      <w:r w:rsidR="006125F3" w:rsidRPr="00AE01D4">
        <w:rPr>
          <w:bCs/>
          <w:sz w:val="22"/>
          <w:szCs w:val="22"/>
          <w:lang w:eastAsia="en-US"/>
        </w:rPr>
        <w:t>aľ ide o počítanie lehôt,</w:t>
      </w:r>
      <w:r w:rsidR="006125F3" w:rsidRPr="00AE01D4">
        <w:rPr>
          <w:sz w:val="22"/>
          <w:szCs w:val="22"/>
          <w:lang w:eastAsia="en-US"/>
        </w:rPr>
        <w:t xml:space="preserve"> </w:t>
      </w:r>
      <w:r w:rsidRPr="00AE01D4">
        <w:rPr>
          <w:sz w:val="22"/>
          <w:szCs w:val="22"/>
          <w:lang w:eastAsia="en-US"/>
        </w:rPr>
        <w:t>ak nie je v Zmluve o poskytnutí NFP uvedené inak, z</w:t>
      </w:r>
      <w:r w:rsidRPr="00AE01D4">
        <w:rPr>
          <w:bCs/>
          <w:sz w:val="22"/>
          <w:szCs w:val="22"/>
          <w:lang w:eastAsia="en-US"/>
        </w:rPr>
        <w:t>a dni sa považujú Pracovné dni</w:t>
      </w:r>
      <w:r w:rsidR="00DB193B" w:rsidRPr="00AE01D4">
        <w:rPr>
          <w:bCs/>
          <w:sz w:val="22"/>
          <w:szCs w:val="22"/>
          <w:lang w:eastAsia="en-US"/>
        </w:rPr>
        <w:t>. P</w:t>
      </w:r>
      <w:r w:rsidRPr="00AE01D4">
        <w:rPr>
          <w:bCs/>
          <w:sz w:val="22"/>
          <w:szCs w:val="22"/>
          <w:lang w:eastAsia="en-US"/>
        </w:rPr>
        <w:t>očítanie lehôt sa riadi podľa § 122 Občianskeho zákonníka</w:t>
      </w:r>
      <w:r w:rsidR="00DB193B" w:rsidRPr="00AE01D4">
        <w:rPr>
          <w:bCs/>
          <w:sz w:val="22"/>
          <w:szCs w:val="22"/>
          <w:lang w:eastAsia="en-US"/>
        </w:rPr>
        <w:t>. L</w:t>
      </w:r>
      <w:r w:rsidRPr="00AE01D4">
        <w:rPr>
          <w:bCs/>
          <w:sz w:val="22"/>
          <w:szCs w:val="22"/>
          <w:lang w:eastAsia="en-US"/>
        </w:rPr>
        <w:t xml:space="preserve">ehota je zachovaná, ak sa posledný deň lehoty vykoná úkon prostredníctvom </w:t>
      </w:r>
      <w:r w:rsidR="00013F32" w:rsidRPr="00AE01D4">
        <w:rPr>
          <w:bCs/>
          <w:sz w:val="22"/>
          <w:szCs w:val="22"/>
          <w:lang w:eastAsia="en-US"/>
        </w:rPr>
        <w:t xml:space="preserve">Informačného </w:t>
      </w:r>
      <w:r w:rsidRPr="00AE01D4">
        <w:rPr>
          <w:bCs/>
          <w:sz w:val="22"/>
          <w:szCs w:val="22"/>
          <w:lang w:eastAsia="en-US"/>
        </w:rPr>
        <w:t>monitorovacieho systému alebo iným spôsobom vyplývajúcim</w:t>
      </w:r>
      <w:r w:rsidRPr="006219FB">
        <w:rPr>
          <w:bCs/>
          <w:sz w:val="22"/>
          <w:szCs w:val="22"/>
          <w:lang w:eastAsia="en-US"/>
        </w:rPr>
        <w:t xml:space="preserve"> zo Zmluvy o poskytnutí NFP </w:t>
      </w:r>
      <w:r w:rsidRPr="00F304D0">
        <w:rPr>
          <w:bCs/>
          <w:sz w:val="22"/>
          <w:szCs w:val="22"/>
          <w:lang w:eastAsia="en-US"/>
        </w:rPr>
        <w:lastRenderedPageBreak/>
        <w:t xml:space="preserve">(čl. </w:t>
      </w:r>
      <w:r w:rsidR="00727BDA" w:rsidRPr="00F304D0">
        <w:rPr>
          <w:bCs/>
          <w:sz w:val="22"/>
          <w:szCs w:val="22"/>
          <w:lang w:eastAsia="en-US"/>
        </w:rPr>
        <w:t>19</w:t>
      </w:r>
      <w:r w:rsidRPr="00F304D0">
        <w:rPr>
          <w:bCs/>
          <w:sz w:val="22"/>
          <w:szCs w:val="22"/>
          <w:lang w:eastAsia="en-US"/>
        </w:rPr>
        <w:t xml:space="preserve"> VZP)</w:t>
      </w:r>
      <w:r w:rsidRPr="006A2815">
        <w:rPr>
          <w:bCs/>
          <w:sz w:val="22"/>
          <w:szCs w:val="22"/>
          <w:lang w:eastAsia="en-US"/>
        </w:rPr>
        <w:t xml:space="preserve"> alebo z</w:t>
      </w:r>
      <w:r w:rsidR="00727BDA" w:rsidRPr="006A2815">
        <w:rPr>
          <w:bCs/>
          <w:sz w:val="22"/>
          <w:szCs w:val="22"/>
          <w:lang w:eastAsia="en-US"/>
        </w:rPr>
        <w:t xml:space="preserve"> Právnych </w:t>
      </w:r>
      <w:r w:rsidRPr="006219FB">
        <w:rPr>
          <w:bCs/>
          <w:sz w:val="22"/>
          <w:szCs w:val="22"/>
          <w:lang w:eastAsia="en-US"/>
        </w:rPr>
        <w:t>dokumentov</w:t>
      </w:r>
      <w:r w:rsidR="004964C5" w:rsidRPr="006219FB">
        <w:rPr>
          <w:bCs/>
          <w:sz w:val="22"/>
          <w:szCs w:val="22"/>
          <w:lang w:eastAsia="en-US"/>
        </w:rPr>
        <w:t>;</w:t>
      </w:r>
    </w:p>
    <w:p w14:paraId="57D8242C" w14:textId="77777777" w:rsidR="00C97DA8" w:rsidRPr="007A60A0" w:rsidRDefault="00BC015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7A60A0">
        <w:rPr>
          <w:sz w:val="22"/>
          <w:szCs w:val="22"/>
        </w:rPr>
        <w:t>opakovaný znamená</w:t>
      </w:r>
      <w:r w:rsidRPr="007A60A0">
        <w:rPr>
          <w:b/>
          <w:bCs/>
          <w:sz w:val="22"/>
          <w:szCs w:val="22"/>
        </w:rPr>
        <w:t xml:space="preserve"> </w:t>
      </w:r>
      <w:r w:rsidRPr="007A60A0">
        <w:rPr>
          <w:bCs/>
          <w:sz w:val="22"/>
          <w:szCs w:val="22"/>
        </w:rPr>
        <w:t>výskyt určitej identickej skutočnosti najmenej dvakrát</w:t>
      </w:r>
      <w:r w:rsidR="00727BDA" w:rsidRPr="007A60A0">
        <w:rPr>
          <w:bCs/>
          <w:sz w:val="22"/>
          <w:szCs w:val="22"/>
          <w:lang w:eastAsia="en-US"/>
        </w:rPr>
        <w:t>.</w:t>
      </w:r>
    </w:p>
    <w:p w14:paraId="19F09902" w14:textId="77777777" w:rsidR="009A5C31" w:rsidRPr="00DB4954" w:rsidRDefault="00517C2F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7A60A0">
        <w:rPr>
          <w:sz w:val="22"/>
          <w:szCs w:val="22"/>
        </w:rPr>
        <w:t>1.</w:t>
      </w:r>
      <w:r w:rsidR="007378D1" w:rsidRPr="007A60A0">
        <w:rPr>
          <w:sz w:val="22"/>
          <w:szCs w:val="22"/>
        </w:rPr>
        <w:t xml:space="preserve">4 </w:t>
      </w:r>
      <w:r w:rsidR="00C9218D" w:rsidRPr="007A60A0">
        <w:rPr>
          <w:sz w:val="22"/>
          <w:szCs w:val="22"/>
        </w:rPr>
        <w:t xml:space="preserve"> Podľa § 273 Obchodného zákonníka sú </w:t>
      </w:r>
      <w:r w:rsidR="00C9218D" w:rsidRPr="00F304D0">
        <w:rPr>
          <w:b/>
          <w:sz w:val="22"/>
          <w:szCs w:val="22"/>
        </w:rPr>
        <w:t>súčasťou Zmluvy o poskytnutí NFP všeobecné obchodné podmienky vo forme VZP</w:t>
      </w:r>
      <w:r w:rsidR="00B739D1" w:rsidRPr="006A2815">
        <w:rPr>
          <w:sz w:val="22"/>
          <w:szCs w:val="22"/>
        </w:rPr>
        <w:t xml:space="preserve">. V prípade rozdielnej úpravy v tejto zmluve a vo </w:t>
      </w:r>
      <w:r w:rsidR="00A607C2" w:rsidRPr="006A2815">
        <w:rPr>
          <w:sz w:val="22"/>
          <w:szCs w:val="22"/>
        </w:rPr>
        <w:t>VZP</w:t>
      </w:r>
      <w:r w:rsidR="00B739D1" w:rsidRPr="006219FB">
        <w:rPr>
          <w:sz w:val="22"/>
          <w:szCs w:val="22"/>
        </w:rPr>
        <w:t xml:space="preserve">, má prednosť úprava obsiahnutá v tejto zmluve. </w:t>
      </w:r>
      <w:r w:rsidR="009A5C31" w:rsidRPr="006219FB">
        <w:rPr>
          <w:sz w:val="22"/>
          <w:szCs w:val="22"/>
        </w:rPr>
        <w:t>Prijímateľ si je vedomý</w:t>
      </w:r>
      <w:r w:rsidR="001B20B4" w:rsidRPr="007A60A0">
        <w:rPr>
          <w:sz w:val="22"/>
          <w:szCs w:val="22"/>
        </w:rPr>
        <w:t xml:space="preserve"> a súhlasí</w:t>
      </w:r>
      <w:r w:rsidR="009A5C31" w:rsidRPr="007A60A0">
        <w:rPr>
          <w:sz w:val="22"/>
          <w:szCs w:val="22"/>
        </w:rPr>
        <w:t>, že VZP</w:t>
      </w:r>
      <w:r w:rsidR="000A7E2E" w:rsidRPr="007A60A0">
        <w:rPr>
          <w:sz w:val="22"/>
          <w:szCs w:val="22"/>
        </w:rPr>
        <w:t>,</w:t>
      </w:r>
      <w:r w:rsidR="009A5C31" w:rsidRPr="007A60A0">
        <w:rPr>
          <w:sz w:val="22"/>
          <w:szCs w:val="22"/>
        </w:rPr>
        <w:t xml:space="preserve"> ako </w:t>
      </w:r>
      <w:r w:rsidR="00420CBC" w:rsidRPr="007A60A0">
        <w:rPr>
          <w:sz w:val="22"/>
          <w:szCs w:val="22"/>
        </w:rPr>
        <w:t xml:space="preserve">aj </w:t>
      </w:r>
      <w:r w:rsidR="009A5C31" w:rsidRPr="007A60A0">
        <w:rPr>
          <w:sz w:val="22"/>
          <w:szCs w:val="22"/>
        </w:rPr>
        <w:t>ďalšie časti Zmluvy o</w:t>
      </w:r>
      <w:r w:rsidR="000A7E2E" w:rsidRPr="007A60A0">
        <w:rPr>
          <w:sz w:val="22"/>
          <w:szCs w:val="22"/>
        </w:rPr>
        <w:t> </w:t>
      </w:r>
      <w:r w:rsidR="009A5C31" w:rsidRPr="007A60A0">
        <w:rPr>
          <w:sz w:val="22"/>
          <w:szCs w:val="22"/>
        </w:rPr>
        <w:t>poskytnutí NFP, ktoré majú horizontálny charakter</w:t>
      </w:r>
      <w:r w:rsidR="000A7E2E" w:rsidRPr="007A60A0">
        <w:rPr>
          <w:sz w:val="22"/>
          <w:szCs w:val="22"/>
        </w:rPr>
        <w:t>,</w:t>
      </w:r>
      <w:r w:rsidR="00273A21" w:rsidRPr="007A60A0">
        <w:rPr>
          <w:sz w:val="22"/>
          <w:szCs w:val="22"/>
        </w:rPr>
        <w:t xml:space="preserve"> a ktoré sa preto</w:t>
      </w:r>
      <w:r w:rsidR="009A5C31" w:rsidRPr="007A60A0">
        <w:rPr>
          <w:sz w:val="22"/>
          <w:szCs w:val="22"/>
        </w:rPr>
        <w:t xml:space="preserve"> uplatňujú rovnako</w:t>
      </w:r>
      <w:r w:rsidR="001F5005" w:rsidRPr="007A60A0">
        <w:rPr>
          <w:sz w:val="22"/>
          <w:szCs w:val="22"/>
        </w:rPr>
        <w:t xml:space="preserve"> na vopred neurčitú skupinu prijímateľov</w:t>
      </w:r>
      <w:r w:rsidR="00420CBC" w:rsidRPr="007A60A0">
        <w:rPr>
          <w:sz w:val="22"/>
          <w:szCs w:val="22"/>
        </w:rPr>
        <w:t xml:space="preserve">, je možné zmeniť podľa § 22 ods. 6 zákona o príspevkoch z fondov EÚ </w:t>
      </w:r>
      <w:r w:rsidR="009A5C31" w:rsidRPr="007A60A0">
        <w:rPr>
          <w:sz w:val="22"/>
          <w:szCs w:val="22"/>
        </w:rPr>
        <w:t xml:space="preserve">jednostranným právnym úkonom </w:t>
      </w:r>
      <w:r w:rsidR="00420CBC" w:rsidRPr="007A60A0">
        <w:rPr>
          <w:sz w:val="22"/>
          <w:szCs w:val="22"/>
        </w:rPr>
        <w:t>P</w:t>
      </w:r>
      <w:r w:rsidR="009A5C31" w:rsidRPr="007A60A0">
        <w:rPr>
          <w:sz w:val="22"/>
          <w:szCs w:val="22"/>
        </w:rPr>
        <w:t>oskytovateľa v častiach, ktoré sú určené</w:t>
      </w:r>
      <w:r w:rsidR="00420CBC" w:rsidRPr="007A60A0">
        <w:rPr>
          <w:sz w:val="22"/>
          <w:szCs w:val="22"/>
        </w:rPr>
        <w:t xml:space="preserve"> </w:t>
      </w:r>
      <w:r w:rsidR="00420CBC" w:rsidRPr="00F304D0">
        <w:rPr>
          <w:sz w:val="22"/>
          <w:szCs w:val="22"/>
        </w:rPr>
        <w:t>v</w:t>
      </w:r>
      <w:r w:rsidR="00BD4358" w:rsidRPr="00F304D0">
        <w:rPr>
          <w:sz w:val="22"/>
          <w:szCs w:val="22"/>
        </w:rPr>
        <w:t> </w:t>
      </w:r>
      <w:r w:rsidR="00420CBC" w:rsidRPr="00F304D0">
        <w:rPr>
          <w:sz w:val="22"/>
          <w:szCs w:val="22"/>
        </w:rPr>
        <w:t>čl</w:t>
      </w:r>
      <w:r w:rsidR="00BD4358" w:rsidRPr="00F304D0">
        <w:rPr>
          <w:sz w:val="22"/>
          <w:szCs w:val="22"/>
        </w:rPr>
        <w:t>.</w:t>
      </w:r>
      <w:r w:rsidR="00420CBC" w:rsidRPr="00F304D0">
        <w:rPr>
          <w:sz w:val="22"/>
          <w:szCs w:val="22"/>
        </w:rPr>
        <w:t xml:space="preserve"> </w:t>
      </w:r>
      <w:r w:rsidR="00EA5E72" w:rsidRPr="00F304D0">
        <w:rPr>
          <w:sz w:val="22"/>
          <w:szCs w:val="22"/>
        </w:rPr>
        <w:t>16</w:t>
      </w:r>
      <w:r w:rsidR="00420CBC" w:rsidRPr="00DB4954">
        <w:rPr>
          <w:sz w:val="22"/>
          <w:szCs w:val="22"/>
        </w:rPr>
        <w:t xml:space="preserve"> VZP</w:t>
      </w:r>
      <w:r w:rsidR="004B7B83" w:rsidRPr="00DB4954">
        <w:rPr>
          <w:sz w:val="22"/>
          <w:szCs w:val="22"/>
        </w:rPr>
        <w:t>.</w:t>
      </w:r>
    </w:p>
    <w:p w14:paraId="3E2AA038" w14:textId="77777777" w:rsidR="009A5C31" w:rsidRPr="00DB4954" w:rsidRDefault="009A5C31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1.5 </w:t>
      </w:r>
      <w:r w:rsidR="001B20B4">
        <w:rPr>
          <w:sz w:val="22"/>
          <w:szCs w:val="22"/>
        </w:rPr>
        <w:tab/>
      </w:r>
      <w:r w:rsidRPr="00DB4954">
        <w:rPr>
          <w:sz w:val="22"/>
          <w:szCs w:val="22"/>
        </w:rPr>
        <w:t>Akákoľvek povinnosť vyplývajúca pre ktorúkoľvek Zmluvnú stranu z VZP alebo</w:t>
      </w:r>
      <w:r w:rsidR="004B7B83" w:rsidRPr="00DB4954">
        <w:rPr>
          <w:sz w:val="22"/>
          <w:szCs w:val="22"/>
        </w:rPr>
        <w:t xml:space="preserve"> z</w:t>
      </w:r>
      <w:r w:rsidRPr="00DB4954">
        <w:rPr>
          <w:sz w:val="22"/>
          <w:szCs w:val="22"/>
        </w:rPr>
        <w:t xml:space="preserve">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Pr="00DB4954">
        <w:rPr>
          <w:sz w:val="22"/>
          <w:szCs w:val="22"/>
        </w:rPr>
        <w:t>je rovnako záväzná, akoby bola obsiahnutá priamo v tejto zmluve.</w:t>
      </w:r>
      <w:r w:rsidR="004B7B83" w:rsidRPr="00DB4954">
        <w:rPr>
          <w:sz w:val="22"/>
          <w:szCs w:val="22"/>
        </w:rPr>
        <w:t xml:space="preserve"> Akékoľvek právo vyplývajúce pre ktorúkoľvek Zmluvnú stranu z VZP alebo z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="004B7B83" w:rsidRPr="00DB4954">
        <w:rPr>
          <w:sz w:val="22"/>
          <w:szCs w:val="22"/>
        </w:rPr>
        <w:t>je rovnako vykonateľné, akoby bolo obsiahnuté priamo v tejto zmluve.</w:t>
      </w:r>
    </w:p>
    <w:p w14:paraId="04514A8E" w14:textId="77777777" w:rsidR="00696212" w:rsidRPr="00DB4954" w:rsidRDefault="00696212" w:rsidP="00AF10E5">
      <w:pPr>
        <w:pStyle w:val="Nadpis3"/>
      </w:pPr>
      <w:r w:rsidRPr="00DB4954">
        <w:t>P</w:t>
      </w:r>
      <w:r w:rsidR="00C8126D" w:rsidRPr="00DB4954">
        <w:t>REDMET A ÚČEL ZMLUVY</w:t>
      </w:r>
      <w:r w:rsidR="00B309C6">
        <w:t xml:space="preserve"> O POSKYTNUTÍ NFP</w:t>
      </w:r>
    </w:p>
    <w:p w14:paraId="3DA5E4A1" w14:textId="77777777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2.1 </w:t>
      </w:r>
      <w:r w:rsidRPr="00DB4954">
        <w:rPr>
          <w:sz w:val="22"/>
          <w:szCs w:val="22"/>
        </w:rPr>
        <w:tab/>
      </w:r>
      <w:r w:rsidR="00696212" w:rsidRPr="00F304D0">
        <w:rPr>
          <w:b/>
          <w:sz w:val="22"/>
          <w:szCs w:val="22"/>
        </w:rPr>
        <w:t xml:space="preserve">Predmetom Zmluvy </w:t>
      </w:r>
      <w:r w:rsidR="00A362E1" w:rsidRPr="00F304D0">
        <w:rPr>
          <w:b/>
          <w:sz w:val="22"/>
          <w:szCs w:val="22"/>
        </w:rPr>
        <w:t>o poskytnutí NFP</w:t>
      </w:r>
      <w:r w:rsidR="00A362E1" w:rsidRPr="00DB4954">
        <w:rPr>
          <w:sz w:val="22"/>
          <w:szCs w:val="22"/>
        </w:rPr>
        <w:t xml:space="preserve"> </w:t>
      </w:r>
      <w:r w:rsidR="00696212" w:rsidRPr="00DB4954">
        <w:rPr>
          <w:sz w:val="22"/>
          <w:szCs w:val="22"/>
        </w:rPr>
        <w:t>je úprava práv</w:t>
      </w:r>
      <w:r w:rsidR="001764B4" w:rsidRPr="00DB4954">
        <w:rPr>
          <w:sz w:val="22"/>
          <w:szCs w:val="22"/>
        </w:rPr>
        <w:t xml:space="preserve">, </w:t>
      </w:r>
      <w:r w:rsidR="00696212" w:rsidRPr="00DB4954">
        <w:rPr>
          <w:sz w:val="22"/>
          <w:szCs w:val="22"/>
        </w:rPr>
        <w:t xml:space="preserve">povinností </w:t>
      </w:r>
      <w:r w:rsidR="001764B4" w:rsidRPr="00DB4954">
        <w:rPr>
          <w:sz w:val="22"/>
          <w:szCs w:val="22"/>
        </w:rPr>
        <w:t xml:space="preserve">a zmluvných podmienok </w:t>
      </w:r>
      <w:r w:rsidR="00696212" w:rsidRPr="00DB4954">
        <w:rPr>
          <w:sz w:val="22"/>
          <w:szCs w:val="22"/>
        </w:rPr>
        <w:t xml:space="preserve">medzi Poskytovateľom a Prijímateľom </w:t>
      </w:r>
      <w:r w:rsidR="00F14FE7" w:rsidRPr="00DB4954">
        <w:rPr>
          <w:sz w:val="22"/>
          <w:szCs w:val="22"/>
        </w:rPr>
        <w:t>týkajúcich sa</w:t>
      </w:r>
      <w:r w:rsidR="00696212" w:rsidRPr="00DB4954">
        <w:rPr>
          <w:sz w:val="22"/>
          <w:szCs w:val="22"/>
        </w:rPr>
        <w:t xml:space="preserve"> </w:t>
      </w:r>
      <w:r w:rsidR="00F14FE7" w:rsidRPr="00DB4954">
        <w:rPr>
          <w:sz w:val="22"/>
          <w:szCs w:val="22"/>
        </w:rPr>
        <w:t xml:space="preserve">Realizácie </w:t>
      </w:r>
      <w:r w:rsidR="00696212" w:rsidRPr="00DB4954">
        <w:rPr>
          <w:sz w:val="22"/>
          <w:szCs w:val="22"/>
        </w:rPr>
        <w:t xml:space="preserve">aktivít </w:t>
      </w:r>
      <w:r w:rsidR="00577FC6" w:rsidRPr="00DB4954">
        <w:rPr>
          <w:sz w:val="22"/>
          <w:szCs w:val="22"/>
        </w:rPr>
        <w:t>P</w:t>
      </w:r>
      <w:r w:rsidR="00696212" w:rsidRPr="00DB4954">
        <w:rPr>
          <w:sz w:val="22"/>
          <w:szCs w:val="22"/>
        </w:rPr>
        <w:t>rojektu</w:t>
      </w:r>
      <w:r w:rsidR="001764B4" w:rsidRPr="00DB4954">
        <w:rPr>
          <w:sz w:val="22"/>
          <w:szCs w:val="22"/>
        </w:rPr>
        <w:t xml:space="preserve"> </w:t>
      </w:r>
      <w:r w:rsidR="001764B4" w:rsidRPr="00F304D0">
        <w:rPr>
          <w:sz w:val="22"/>
          <w:szCs w:val="22"/>
          <w:highlight w:val="lightGray"/>
        </w:rPr>
        <w:t>a  Udržateľnosti Projektu</w:t>
      </w:r>
      <w:r w:rsidR="00696212" w:rsidRPr="00DB4954">
        <w:rPr>
          <w:sz w:val="22"/>
          <w:szCs w:val="22"/>
        </w:rPr>
        <w:t xml:space="preserve">, ktorý je predmetom </w:t>
      </w:r>
      <w:r w:rsidR="00104E99" w:rsidRPr="00DB4954">
        <w:rPr>
          <w:sz w:val="22"/>
          <w:szCs w:val="22"/>
        </w:rPr>
        <w:t>S</w:t>
      </w:r>
      <w:r w:rsidR="00696212" w:rsidRPr="00DB4954">
        <w:rPr>
          <w:sz w:val="22"/>
          <w:szCs w:val="22"/>
        </w:rPr>
        <w:t>chválenej žiadosti o</w:t>
      </w:r>
      <w:r w:rsidR="007A2DED" w:rsidRPr="00DB4954">
        <w:rPr>
          <w:sz w:val="22"/>
          <w:szCs w:val="22"/>
        </w:rPr>
        <w:t> </w:t>
      </w:r>
      <w:r w:rsidR="00696212" w:rsidRPr="00DB4954">
        <w:rPr>
          <w:sz w:val="22"/>
          <w:szCs w:val="22"/>
        </w:rPr>
        <w:t>NFP:</w:t>
      </w:r>
    </w:p>
    <w:p w14:paraId="2040D36D" w14:textId="77777777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Názov projektu: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71FBB564" w14:textId="5A524E2E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Kód </w:t>
      </w:r>
      <w:r w:rsidR="009F142B" w:rsidRPr="00DB4954">
        <w:rPr>
          <w:sz w:val="22"/>
          <w:szCs w:val="22"/>
        </w:rPr>
        <w:t>p</w:t>
      </w:r>
      <w:r w:rsidR="00503495" w:rsidRPr="00DB4954">
        <w:rPr>
          <w:sz w:val="22"/>
          <w:szCs w:val="22"/>
        </w:rPr>
        <w:t>rojektu</w:t>
      </w:r>
      <w:r w:rsidRPr="00DB4954">
        <w:rPr>
          <w:sz w:val="22"/>
          <w:szCs w:val="22"/>
        </w:rPr>
        <w:t xml:space="preserve">: </w:t>
      </w:r>
      <w:r w:rsidRPr="00DB4954">
        <w:rPr>
          <w:sz w:val="22"/>
          <w:szCs w:val="22"/>
        </w:rPr>
        <w:tab/>
      </w:r>
      <w:ins w:id="9" w:author="Autor">
        <w:r w:rsidR="00067FE8">
          <w:rPr>
            <w:sz w:val="22"/>
            <w:szCs w:val="22"/>
          </w:rPr>
          <w:t xml:space="preserve">                                      </w:t>
        </w:r>
      </w:ins>
      <w:r w:rsidRPr="00DB4954">
        <w:rPr>
          <w:sz w:val="22"/>
          <w:szCs w:val="22"/>
        </w:rPr>
        <w:t>...............................................</w:t>
      </w:r>
    </w:p>
    <w:p w14:paraId="606AB164" w14:textId="6B15EEEE" w:rsidR="00095D8E" w:rsidRPr="00DB4954" w:rsidRDefault="003F573A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F304D0">
        <w:rPr>
          <w:sz w:val="22"/>
          <w:szCs w:val="22"/>
          <w:highlight w:val="lightGray"/>
        </w:rPr>
        <w:t>Organizačná zložka zodpovedná za realizáciu projektu</w:t>
      </w:r>
      <w:r w:rsidR="00095D8E" w:rsidRPr="00F304D0">
        <w:rPr>
          <w:sz w:val="22"/>
          <w:szCs w:val="22"/>
          <w:highlight w:val="lightGray"/>
        </w:rPr>
        <w:t xml:space="preserve"> (ak je táto informácia relevantná)</w:t>
      </w:r>
      <w:commentRangeStart w:id="10"/>
      <w:r w:rsidR="00095D8E" w:rsidRPr="00F304D0">
        <w:rPr>
          <w:sz w:val="22"/>
          <w:szCs w:val="22"/>
          <w:highlight w:val="lightGray"/>
        </w:rPr>
        <w:t>:</w:t>
      </w:r>
      <w:commentRangeEnd w:id="10"/>
      <w:r w:rsidR="00441AC1" w:rsidRPr="00F304D0">
        <w:rPr>
          <w:rStyle w:val="Odkaznakomentr"/>
          <w:highlight w:val="lightGray"/>
        </w:rPr>
        <w:commentReference w:id="10"/>
      </w:r>
      <w:r w:rsidR="00095D8E" w:rsidRPr="00F304D0">
        <w:rPr>
          <w:sz w:val="22"/>
          <w:szCs w:val="22"/>
          <w:highlight w:val="lightGray"/>
        </w:rPr>
        <w:t xml:space="preserve"> </w:t>
      </w:r>
      <w:r w:rsidR="00095D8E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ins w:id="11" w:author="Autor">
        <w:r w:rsidR="00067FE8">
          <w:rPr>
            <w:sz w:val="22"/>
            <w:szCs w:val="22"/>
            <w:highlight w:val="lightGray"/>
          </w:rPr>
          <w:t xml:space="preserve">             </w:t>
        </w:r>
      </w:ins>
      <w:r w:rsidR="00095D8E" w:rsidRPr="00F304D0">
        <w:rPr>
          <w:sz w:val="22"/>
          <w:szCs w:val="22"/>
          <w:highlight w:val="lightGray"/>
        </w:rPr>
        <w:t>..............................................</w:t>
      </w:r>
    </w:p>
    <w:p w14:paraId="7824311A" w14:textId="77777777" w:rsidR="001A0B1A" w:rsidRPr="00DB4954" w:rsidRDefault="009B0EE8" w:rsidP="00DB4954">
      <w:pPr>
        <w:tabs>
          <w:tab w:val="left" w:pos="54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Výzva - </w:t>
      </w:r>
      <w:r w:rsidRPr="00B13047">
        <w:rPr>
          <w:sz w:val="22"/>
          <w:szCs w:val="22"/>
        </w:rPr>
        <w:t>k</w:t>
      </w:r>
      <w:r w:rsidR="00CB6895" w:rsidRPr="00B13047">
        <w:rPr>
          <w:sz w:val="22"/>
          <w:szCs w:val="22"/>
        </w:rPr>
        <w:t xml:space="preserve">ód </w:t>
      </w:r>
      <w:r w:rsidR="004C6B03" w:rsidRPr="00B13047">
        <w:rPr>
          <w:sz w:val="22"/>
          <w:szCs w:val="22"/>
        </w:rPr>
        <w:t>V</w:t>
      </w:r>
      <w:r w:rsidR="001A0B1A" w:rsidRPr="00B13047">
        <w:rPr>
          <w:sz w:val="22"/>
          <w:szCs w:val="22"/>
        </w:rPr>
        <w:t>ýzvy:</w:t>
      </w:r>
      <w:r w:rsidR="006E10A6" w:rsidRPr="00B13047">
        <w:rPr>
          <w:sz w:val="22"/>
          <w:szCs w:val="22"/>
        </w:rPr>
        <w:t xml:space="preserve"> </w:t>
      </w:r>
      <w:r w:rsidR="001A0B1A" w:rsidRPr="00B13047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1F7CA23E" w14:textId="77777777" w:rsidR="00E916F9" w:rsidRPr="00DB4954" w:rsidRDefault="00E916F9" w:rsidP="00DB4954">
      <w:pPr>
        <w:tabs>
          <w:tab w:val="left" w:pos="540"/>
        </w:tabs>
        <w:spacing w:before="120" w:line="259" w:lineRule="auto"/>
        <w:jc w:val="both"/>
        <w:rPr>
          <w:sz w:val="22"/>
          <w:szCs w:val="22"/>
        </w:rPr>
      </w:pPr>
      <w:r w:rsidRPr="00DB4954">
        <w:rPr>
          <w:sz w:val="22"/>
          <w:szCs w:val="22"/>
        </w:rPr>
        <w:tab/>
      </w:r>
      <w:r w:rsidRPr="00F304D0">
        <w:rPr>
          <w:sz w:val="22"/>
          <w:szCs w:val="22"/>
        </w:rPr>
        <w:t xml:space="preserve">Použitý systém financovania: </w:t>
      </w:r>
      <w:r w:rsidRPr="00F304D0">
        <w:rPr>
          <w:sz w:val="22"/>
          <w:szCs w:val="22"/>
        </w:rPr>
        <w:tab/>
      </w:r>
      <w:r w:rsidR="002F134F" w:rsidRPr="00F304D0">
        <w:rPr>
          <w:sz w:val="22"/>
          <w:szCs w:val="22"/>
        </w:rPr>
        <w:tab/>
      </w:r>
      <w:r w:rsidR="00410FB8" w:rsidRPr="00F304D0">
        <w:rPr>
          <w:sz w:val="22"/>
          <w:szCs w:val="22"/>
        </w:rPr>
        <w:tab/>
      </w:r>
      <w:r w:rsidRPr="00F304D0">
        <w:rPr>
          <w:sz w:val="22"/>
          <w:szCs w:val="22"/>
        </w:rPr>
        <w:t>...............................................</w:t>
      </w:r>
      <w:del w:id="12" w:author="Autor">
        <w:r w:rsidRPr="00F304D0" w:rsidDel="00067FE8">
          <w:rPr>
            <w:sz w:val="22"/>
            <w:szCs w:val="22"/>
          </w:rPr>
          <w:delText>..</w:delText>
        </w:r>
      </w:del>
    </w:p>
    <w:p w14:paraId="0B68D84D" w14:textId="77777777" w:rsidR="00696212" w:rsidRPr="00DB4954" w:rsidRDefault="00696212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(ďalej </w:t>
      </w:r>
      <w:r w:rsidR="00577FC6" w:rsidRPr="00DB4954">
        <w:rPr>
          <w:sz w:val="22"/>
          <w:szCs w:val="22"/>
        </w:rPr>
        <w:t>ako</w:t>
      </w:r>
      <w:r w:rsidRPr="00DB4954">
        <w:rPr>
          <w:sz w:val="22"/>
          <w:szCs w:val="22"/>
        </w:rPr>
        <w:t xml:space="preserve"> „</w:t>
      </w:r>
      <w:r w:rsidRPr="00DB4954">
        <w:rPr>
          <w:b/>
          <w:sz w:val="22"/>
          <w:szCs w:val="22"/>
        </w:rPr>
        <w:t>Projekt</w:t>
      </w:r>
      <w:r w:rsidRPr="00DB4954">
        <w:rPr>
          <w:sz w:val="22"/>
          <w:szCs w:val="22"/>
        </w:rPr>
        <w:t>“).</w:t>
      </w:r>
    </w:p>
    <w:p w14:paraId="503EC927" w14:textId="60016303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2.2 </w:t>
      </w:r>
      <w:r w:rsidRPr="00DB4954">
        <w:rPr>
          <w:sz w:val="22"/>
          <w:szCs w:val="22"/>
        </w:rPr>
        <w:tab/>
      </w:r>
      <w:r w:rsidR="00696212" w:rsidRPr="00F304D0">
        <w:rPr>
          <w:b/>
          <w:sz w:val="22"/>
          <w:szCs w:val="22"/>
        </w:rPr>
        <w:t xml:space="preserve">Účelom Zmluvy </w:t>
      </w:r>
      <w:r w:rsidR="00A362E1" w:rsidRPr="00F304D0">
        <w:rPr>
          <w:b/>
          <w:sz w:val="22"/>
          <w:szCs w:val="22"/>
        </w:rPr>
        <w:t>o poskytnutí NFP</w:t>
      </w:r>
      <w:r w:rsidR="00A362E1" w:rsidRPr="00DB4954">
        <w:rPr>
          <w:sz w:val="22"/>
          <w:szCs w:val="22"/>
        </w:rPr>
        <w:t xml:space="preserve"> </w:t>
      </w:r>
      <w:r w:rsidR="00696212" w:rsidRPr="006A2815">
        <w:rPr>
          <w:sz w:val="22"/>
          <w:szCs w:val="22"/>
        </w:rPr>
        <w:t xml:space="preserve">je </w:t>
      </w:r>
      <w:r w:rsidR="001764B4" w:rsidRPr="006A2815">
        <w:rPr>
          <w:sz w:val="22"/>
          <w:szCs w:val="22"/>
        </w:rPr>
        <w:t>vytvoriť právny základ pre poskytnutie NFP</w:t>
      </w:r>
      <w:r w:rsidR="00FE5486" w:rsidRPr="006219FB">
        <w:rPr>
          <w:sz w:val="22"/>
          <w:szCs w:val="22"/>
        </w:rPr>
        <w:t xml:space="preserve"> Poskytovateľom Prijímateľovi</w:t>
      </w:r>
      <w:r w:rsidR="001764B4" w:rsidRPr="006219FB">
        <w:rPr>
          <w:sz w:val="22"/>
          <w:szCs w:val="22"/>
        </w:rPr>
        <w:t xml:space="preserve"> na Realizáciu aktivít Projektu tak, aby bol dosiahnutý cieľ</w:t>
      </w:r>
      <w:r w:rsidR="00E85782" w:rsidRPr="0063605C">
        <w:rPr>
          <w:sz w:val="22"/>
          <w:szCs w:val="22"/>
        </w:rPr>
        <w:t xml:space="preserve"> </w:t>
      </w:r>
      <w:r w:rsidR="00C80F73" w:rsidRPr="0063605C">
        <w:rPr>
          <w:sz w:val="22"/>
          <w:szCs w:val="22"/>
        </w:rPr>
        <w:t xml:space="preserve">Projektu </w:t>
      </w:r>
      <w:r w:rsidR="00E85782" w:rsidRPr="0063605C">
        <w:rPr>
          <w:sz w:val="22"/>
          <w:szCs w:val="22"/>
        </w:rPr>
        <w:t xml:space="preserve">podľa Schválenej žiadosti o NFP </w:t>
      </w:r>
      <w:r w:rsidR="00E85782" w:rsidRPr="00F304D0">
        <w:rPr>
          <w:sz w:val="22"/>
          <w:szCs w:val="22"/>
          <w:highlight w:val="lightGray"/>
        </w:rPr>
        <w:t>a</w:t>
      </w:r>
      <w:r w:rsidR="005875A6">
        <w:rPr>
          <w:sz w:val="22"/>
          <w:szCs w:val="22"/>
          <w:highlight w:val="lightGray"/>
        </w:rPr>
        <w:t xml:space="preserve"> aby boli </w:t>
      </w:r>
      <w:r w:rsidR="005875A6" w:rsidRPr="00EA51E8">
        <w:rPr>
          <w:sz w:val="22"/>
          <w:szCs w:val="22"/>
          <w:highlight w:val="lightGray"/>
        </w:rPr>
        <w:t xml:space="preserve">udržané výstupy Projektu </w:t>
      </w:r>
      <w:r w:rsidR="00E85782" w:rsidRPr="00EA51E8">
        <w:rPr>
          <w:sz w:val="22"/>
          <w:szCs w:val="22"/>
          <w:highlight w:val="lightGray"/>
        </w:rPr>
        <w:t>po</w:t>
      </w:r>
      <w:r w:rsidR="00E85782" w:rsidRPr="00F304D0">
        <w:rPr>
          <w:sz w:val="22"/>
          <w:szCs w:val="22"/>
          <w:highlight w:val="lightGray"/>
        </w:rPr>
        <w:t>čas doby Udržateľnosti</w:t>
      </w:r>
      <w:r w:rsidR="00E85782" w:rsidRPr="00DB4954">
        <w:rPr>
          <w:sz w:val="22"/>
          <w:szCs w:val="22"/>
        </w:rPr>
        <w:t xml:space="preserve"> </w:t>
      </w:r>
      <w:r w:rsidR="00750485" w:rsidRPr="00DB4954">
        <w:rPr>
          <w:sz w:val="22"/>
          <w:szCs w:val="22"/>
        </w:rPr>
        <w:t>v rámci</w:t>
      </w:r>
      <w:r w:rsidR="00696212" w:rsidRPr="00DB4954">
        <w:rPr>
          <w:sz w:val="22"/>
          <w:szCs w:val="22"/>
        </w:rPr>
        <w:t>:</w:t>
      </w:r>
    </w:p>
    <w:p w14:paraId="13B7CC71" w14:textId="77777777" w:rsidR="00255AD2" w:rsidRPr="00B13047" w:rsidRDefault="00CF625A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>P</w:t>
      </w:r>
      <w:r w:rsidR="00255AD2" w:rsidRPr="00DB4954">
        <w:rPr>
          <w:sz w:val="22"/>
          <w:szCs w:val="22"/>
        </w:rPr>
        <w:t>rogram</w:t>
      </w:r>
      <w:r w:rsidR="007A63C8" w:rsidRPr="00DB4954">
        <w:rPr>
          <w:sz w:val="22"/>
          <w:szCs w:val="22"/>
        </w:rPr>
        <w:t>:</w:t>
      </w:r>
      <w:r w:rsidR="00255AD2" w:rsidRPr="00DB4954">
        <w:rPr>
          <w:sz w:val="22"/>
          <w:szCs w:val="22"/>
        </w:rPr>
        <w:tab/>
      </w:r>
      <w:r w:rsidR="008F1EB2" w:rsidRPr="00B13047">
        <w:rPr>
          <w:sz w:val="22"/>
          <w:szCs w:val="22"/>
        </w:rPr>
        <w:t>Program AMIF/ Program ISF/ Program BMVI</w:t>
      </w:r>
    </w:p>
    <w:p w14:paraId="0D2AB46A" w14:textId="77777777" w:rsidR="00700D00" w:rsidRPr="00B13047" w:rsidRDefault="00255AD2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071A86">
        <w:rPr>
          <w:sz w:val="22"/>
          <w:szCs w:val="22"/>
          <w:shd w:val="clear" w:color="auto" w:fill="D9D9D9" w:themeFill="background1" w:themeFillShade="D9"/>
        </w:rPr>
        <w:t>Spolu</w:t>
      </w:r>
      <w:r w:rsidRPr="00B13047">
        <w:rPr>
          <w:sz w:val="22"/>
          <w:szCs w:val="22"/>
        </w:rPr>
        <w:t xml:space="preserve">financovaný </w:t>
      </w:r>
      <w:r w:rsidR="00455C15" w:rsidRPr="00B13047">
        <w:rPr>
          <w:sz w:val="22"/>
          <w:szCs w:val="22"/>
        </w:rPr>
        <w:t>(</w:t>
      </w:r>
      <w:commentRangeStart w:id="13"/>
      <w:r w:rsidRPr="00B13047">
        <w:rPr>
          <w:sz w:val="22"/>
          <w:szCs w:val="22"/>
        </w:rPr>
        <w:t>fondom</w:t>
      </w:r>
      <w:r w:rsidR="00455C15" w:rsidRPr="00B13047">
        <w:rPr>
          <w:sz w:val="22"/>
          <w:szCs w:val="22"/>
        </w:rPr>
        <w:t>)</w:t>
      </w:r>
      <w:r w:rsidR="007A63C8" w:rsidRPr="00B13047">
        <w:rPr>
          <w:sz w:val="22"/>
          <w:szCs w:val="22"/>
        </w:rPr>
        <w:t>:</w:t>
      </w:r>
      <w:commentRangeEnd w:id="13"/>
      <w:r w:rsidR="008F6AA9" w:rsidRPr="00B13047">
        <w:rPr>
          <w:rStyle w:val="Odkaznakomentr"/>
        </w:rPr>
        <w:commentReference w:id="13"/>
      </w:r>
      <w:r w:rsidRPr="00B13047">
        <w:rPr>
          <w:sz w:val="22"/>
          <w:szCs w:val="22"/>
        </w:rPr>
        <w:tab/>
      </w:r>
      <w:r w:rsidR="00DA0F61" w:rsidRPr="00B13047">
        <w:rPr>
          <w:sz w:val="22"/>
          <w:szCs w:val="22"/>
        </w:rPr>
        <w:t xml:space="preserve">Fondom pre azyl, migráciu a integráciu/ Fondom pre vnútornú bezpečnosť/ </w:t>
      </w:r>
      <w:r w:rsidR="008F6AA9" w:rsidRPr="00B13047">
        <w:rPr>
          <w:sz w:val="22"/>
          <w:szCs w:val="22"/>
        </w:rPr>
        <w:t>Nástrojom finančnej podpory na riadenie hraníc a vízovú politiku</w:t>
      </w:r>
      <w:r w:rsidR="00674040" w:rsidRPr="00B13047">
        <w:rPr>
          <w:b/>
          <w:sz w:val="22"/>
          <w:szCs w:val="22"/>
        </w:rPr>
        <w:t xml:space="preserve"> </w:t>
      </w:r>
    </w:p>
    <w:p w14:paraId="5DA4F8A1" w14:textId="099D9422" w:rsidR="00DA0071" w:rsidRPr="008D731D" w:rsidRDefault="00923695">
      <w:pPr>
        <w:widowControl w:val="0"/>
        <w:tabs>
          <w:tab w:val="left" w:pos="3544"/>
          <w:tab w:val="left" w:pos="3828"/>
        </w:tabs>
        <w:spacing w:before="120" w:line="259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r>
        <w:rPr>
          <w:rFonts w:eastAsia="SimSun"/>
          <w:sz w:val="22"/>
          <w:szCs w:val="22"/>
          <w:lang w:eastAsia="en-US"/>
        </w:rPr>
        <w:t>C</w:t>
      </w:r>
      <w:r w:rsidR="007E162D" w:rsidRPr="008D731D">
        <w:rPr>
          <w:rFonts w:eastAsia="SimSun"/>
          <w:sz w:val="22"/>
          <w:szCs w:val="22"/>
          <w:lang w:eastAsia="en-US"/>
        </w:rPr>
        <w:t>ieľ</w:t>
      </w:r>
      <w:r w:rsidR="00255AD2" w:rsidRPr="008D731D">
        <w:rPr>
          <w:rFonts w:eastAsia="SimSun"/>
          <w:sz w:val="22"/>
          <w:szCs w:val="22"/>
          <w:lang w:eastAsia="en-US"/>
        </w:rPr>
        <w:t xml:space="preserve"> Projektu</w:t>
      </w:r>
      <w:r w:rsidR="00E86627" w:rsidRPr="008D731D">
        <w:rPr>
          <w:rFonts w:eastAsia="SimSun"/>
          <w:sz w:val="22"/>
          <w:szCs w:val="22"/>
          <w:lang w:eastAsia="en-US"/>
        </w:rPr>
        <w:t>:</w:t>
      </w:r>
      <w:r w:rsidR="002B7EAD" w:rsidRPr="008D731D">
        <w:rPr>
          <w:rFonts w:eastAsia="SimSun"/>
          <w:sz w:val="22"/>
          <w:szCs w:val="22"/>
          <w:lang w:eastAsia="en-US"/>
        </w:rPr>
        <w:tab/>
      </w:r>
      <w:r w:rsidR="00DE28BC" w:rsidRPr="00634A1F">
        <w:rPr>
          <w:rFonts w:eastAsia="SimSun"/>
          <w:sz w:val="22"/>
          <w:szCs w:val="22"/>
          <w:lang w:eastAsia="en-US"/>
        </w:rPr>
        <w:t xml:space="preserve">dosiahnutie </w:t>
      </w:r>
      <w:r w:rsidR="00960570" w:rsidRPr="00634A1F">
        <w:rPr>
          <w:rFonts w:eastAsia="SimSun"/>
          <w:sz w:val="22"/>
          <w:szCs w:val="22"/>
          <w:lang w:eastAsia="en-US"/>
        </w:rPr>
        <w:t>cieľa Projektu definovaného v</w:t>
      </w:r>
      <w:r w:rsidR="009A1FC4" w:rsidRPr="00634A1F">
        <w:rPr>
          <w:rFonts w:eastAsia="SimSun"/>
          <w:sz w:val="22"/>
          <w:szCs w:val="22"/>
          <w:lang w:eastAsia="en-US"/>
        </w:rPr>
        <w:t xml:space="preserve"> časti 5 </w:t>
      </w:r>
      <w:r w:rsidR="00960570" w:rsidRPr="00634A1F">
        <w:rPr>
          <w:rFonts w:eastAsia="SimSun"/>
          <w:sz w:val="22"/>
          <w:szCs w:val="22"/>
          <w:lang w:eastAsia="en-US"/>
        </w:rPr>
        <w:t>Príloh</w:t>
      </w:r>
      <w:r w:rsidR="009A1FC4" w:rsidRPr="00634A1F">
        <w:rPr>
          <w:rFonts w:eastAsia="SimSun"/>
          <w:sz w:val="22"/>
          <w:szCs w:val="22"/>
          <w:lang w:eastAsia="en-US"/>
        </w:rPr>
        <w:t>y</w:t>
      </w:r>
      <w:r w:rsidR="00960570" w:rsidRPr="00634A1F">
        <w:rPr>
          <w:rFonts w:eastAsia="SimSun"/>
          <w:sz w:val="22"/>
          <w:szCs w:val="22"/>
          <w:lang w:eastAsia="en-US"/>
        </w:rPr>
        <w:t xml:space="preserve"> č. 2 Zmluvy o poskytnutí NFP</w:t>
      </w:r>
      <w:r w:rsidR="00960570" w:rsidRPr="004136AB">
        <w:rPr>
          <w:rFonts w:eastAsia="SimSun"/>
          <w:sz w:val="22"/>
          <w:szCs w:val="22"/>
          <w:lang w:eastAsia="en-US"/>
        </w:rPr>
        <w:t>.</w:t>
      </w:r>
      <w:r w:rsidR="00A90629" w:rsidRPr="004136AB">
        <w:rPr>
          <w:rFonts w:eastAsia="SimSun"/>
          <w:sz w:val="22"/>
          <w:szCs w:val="22"/>
          <w:lang w:eastAsia="en-US"/>
        </w:rPr>
        <w:t xml:space="preserve"> </w:t>
      </w:r>
      <w:r w:rsidR="00FC492A">
        <w:rPr>
          <w:rFonts w:eastAsia="SimSun"/>
          <w:sz w:val="22"/>
          <w:szCs w:val="22"/>
          <w:lang w:eastAsia="en-US"/>
        </w:rPr>
        <w:t xml:space="preserve">Dosiahnutie stanoveného cieľa je sledované prostredníctvom </w:t>
      </w:r>
      <w:r w:rsidR="00676118">
        <w:rPr>
          <w:rFonts w:eastAsia="SimSun"/>
          <w:sz w:val="22"/>
          <w:szCs w:val="22"/>
          <w:lang w:eastAsia="en-US"/>
        </w:rPr>
        <w:t xml:space="preserve">napĺňania </w:t>
      </w:r>
      <w:r w:rsidR="00DE28BC">
        <w:rPr>
          <w:rFonts w:eastAsia="SimSun"/>
          <w:sz w:val="22"/>
          <w:szCs w:val="22"/>
          <w:lang w:eastAsia="en-US"/>
        </w:rPr>
        <w:t>cieľových hodnôt</w:t>
      </w:r>
      <w:r w:rsidR="00DE28BC" w:rsidRPr="008D731D">
        <w:rPr>
          <w:rFonts w:eastAsia="SimSun"/>
          <w:sz w:val="22"/>
          <w:szCs w:val="22"/>
          <w:lang w:eastAsia="en-US"/>
        </w:rPr>
        <w:t xml:space="preserve"> </w:t>
      </w:r>
      <w:r w:rsidR="007E162D" w:rsidRPr="008D731D">
        <w:rPr>
          <w:rFonts w:eastAsia="SimSun"/>
          <w:sz w:val="22"/>
          <w:szCs w:val="22"/>
          <w:lang w:eastAsia="en-US"/>
        </w:rPr>
        <w:t>M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erateľných </w:t>
      </w:r>
      <w:r w:rsidR="00AB344D" w:rsidRPr="008D731D">
        <w:rPr>
          <w:rFonts w:eastAsia="SimSun"/>
          <w:sz w:val="22"/>
          <w:szCs w:val="22"/>
          <w:lang w:eastAsia="en-US"/>
        </w:rPr>
        <w:t xml:space="preserve">ukazovateľov </w:t>
      </w:r>
      <w:r w:rsidR="00255AD2" w:rsidRPr="008D731D">
        <w:rPr>
          <w:rFonts w:eastAsia="SimSun"/>
          <w:sz w:val="22"/>
          <w:szCs w:val="22"/>
          <w:lang w:eastAsia="en-US"/>
        </w:rPr>
        <w:t>Projektu definovaných v</w:t>
      </w:r>
      <w:r w:rsidR="00FC492A">
        <w:rPr>
          <w:rFonts w:eastAsia="SimSun"/>
          <w:sz w:val="22"/>
          <w:szCs w:val="22"/>
          <w:lang w:eastAsia="en-US"/>
        </w:rPr>
        <w:t xml:space="preserve"> časti 8 </w:t>
      </w:r>
      <w:r w:rsidR="00255AD2" w:rsidRPr="00EA5E72">
        <w:rPr>
          <w:rFonts w:eastAsia="SimSun"/>
          <w:sz w:val="22"/>
          <w:szCs w:val="22"/>
          <w:lang w:eastAsia="en-US"/>
        </w:rPr>
        <w:t>Príloh</w:t>
      </w:r>
      <w:r w:rsidR="00FC492A">
        <w:rPr>
          <w:rFonts w:eastAsia="SimSun"/>
          <w:sz w:val="22"/>
          <w:szCs w:val="22"/>
          <w:lang w:eastAsia="en-US"/>
        </w:rPr>
        <w:t>y</w:t>
      </w:r>
      <w:r w:rsidR="00255AD2" w:rsidRPr="00EA5E72">
        <w:rPr>
          <w:rFonts w:eastAsia="SimSun"/>
          <w:sz w:val="22"/>
          <w:szCs w:val="22"/>
          <w:lang w:eastAsia="en-US"/>
        </w:rPr>
        <w:t xml:space="preserve"> č. 2</w:t>
      </w:r>
      <w:r w:rsidR="009E7568" w:rsidRPr="00EA5E72">
        <w:rPr>
          <w:rFonts w:eastAsia="SimSun"/>
          <w:sz w:val="22"/>
          <w:szCs w:val="22"/>
          <w:lang w:eastAsia="en-US"/>
        </w:rPr>
        <w:t xml:space="preserve"> </w:t>
      </w:r>
      <w:r w:rsidR="00AC11CD" w:rsidRPr="00EA5E72">
        <w:rPr>
          <w:rFonts w:eastAsia="SimSun"/>
          <w:sz w:val="22"/>
          <w:szCs w:val="22"/>
          <w:lang w:eastAsia="en-US"/>
        </w:rPr>
        <w:t xml:space="preserve"> </w:t>
      </w:r>
      <w:r w:rsidR="009E7568" w:rsidRPr="00EA5E72">
        <w:rPr>
          <w:rFonts w:eastAsia="SimSun"/>
          <w:sz w:val="22"/>
          <w:szCs w:val="22"/>
          <w:lang w:eastAsia="en-US"/>
        </w:rPr>
        <w:t>Zmluvy o poskytnutí NFP</w:t>
      </w:r>
      <w:r w:rsidR="005A6B51" w:rsidRPr="00EA5E72">
        <w:rPr>
          <w:rFonts w:eastAsia="SimSun"/>
          <w:sz w:val="22"/>
          <w:szCs w:val="22"/>
          <w:lang w:eastAsia="en-US"/>
        </w:rPr>
        <w:t xml:space="preserve"> a</w:t>
      </w:r>
      <w:r w:rsidR="005A6B51" w:rsidRPr="008D731D">
        <w:rPr>
          <w:rFonts w:eastAsia="SimSun"/>
          <w:sz w:val="22"/>
          <w:szCs w:val="22"/>
          <w:lang w:eastAsia="en-US"/>
        </w:rPr>
        <w:t> to podľa času plnenia Merateľného ukazovateľ</w:t>
      </w:r>
      <w:r w:rsidR="00EC0688" w:rsidRPr="008D731D">
        <w:rPr>
          <w:rFonts w:eastAsia="SimSun"/>
          <w:sz w:val="22"/>
          <w:szCs w:val="22"/>
          <w:lang w:eastAsia="en-US"/>
        </w:rPr>
        <w:t>a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 buď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k dátumu Ukončenia realizácie </w:t>
      </w:r>
      <w:r w:rsidR="008A040A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aktivít Projektu </w:t>
      </w:r>
      <w:r w:rsidR="005A6B51" w:rsidRPr="00071A86">
        <w:rPr>
          <w:rFonts w:eastAsia="SimSun"/>
          <w:sz w:val="22"/>
          <w:szCs w:val="22"/>
          <w:highlight w:val="lightGray"/>
          <w:lang w:eastAsia="en-US"/>
        </w:rPr>
        <w:t xml:space="preserve">alebo po Ukončení realizácie </w:t>
      </w:r>
      <w:r w:rsidR="0025053C" w:rsidRPr="00071A86">
        <w:rPr>
          <w:rFonts w:eastAsia="SimSun"/>
          <w:sz w:val="22"/>
          <w:szCs w:val="22"/>
          <w:highlight w:val="lightGray"/>
          <w:lang w:eastAsia="en-US"/>
        </w:rPr>
        <w:t xml:space="preserve">hlavných </w:t>
      </w:r>
      <w:r w:rsidR="005A6B51" w:rsidRPr="00071A86">
        <w:rPr>
          <w:rFonts w:eastAsia="SimSun"/>
          <w:sz w:val="22"/>
          <w:szCs w:val="22"/>
          <w:highlight w:val="lightGray"/>
          <w:lang w:eastAsia="en-US"/>
        </w:rPr>
        <w:t xml:space="preserve">aktivít Projektu </w:t>
      </w:r>
      <w:r w:rsidR="000F484F" w:rsidRPr="005F6E45">
        <w:rPr>
          <w:rFonts w:eastAsia="SimSun"/>
          <w:sz w:val="22"/>
          <w:szCs w:val="22"/>
          <w:highlight w:val="lightGray"/>
          <w:lang w:eastAsia="en-US"/>
        </w:rPr>
        <w:t xml:space="preserve">a  </w:t>
      </w:r>
      <w:r w:rsidR="005A6B51" w:rsidRPr="00F304D0">
        <w:rPr>
          <w:rFonts w:eastAsia="SimSun"/>
          <w:sz w:val="22"/>
          <w:szCs w:val="22"/>
          <w:highlight w:val="lightGray"/>
          <w:lang w:eastAsia="en-US"/>
        </w:rPr>
        <w:t>následné</w:t>
      </w:r>
      <w:r w:rsidR="00676118">
        <w:rPr>
          <w:rFonts w:eastAsia="SimSun"/>
          <w:sz w:val="22"/>
          <w:szCs w:val="22"/>
          <w:highlight w:val="lightGray"/>
          <w:lang w:eastAsia="en-US"/>
        </w:rPr>
        <w:t>ho</w:t>
      </w:r>
      <w:r w:rsidR="005A6B51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udržani</w:t>
      </w:r>
      <w:r w:rsidR="00676118">
        <w:rPr>
          <w:rFonts w:eastAsia="SimSun"/>
          <w:sz w:val="22"/>
          <w:szCs w:val="22"/>
          <w:highlight w:val="lightGray"/>
          <w:lang w:eastAsia="en-US"/>
        </w:rPr>
        <w:t>a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0F484F">
        <w:rPr>
          <w:rFonts w:eastAsia="SimSun"/>
          <w:sz w:val="22"/>
          <w:szCs w:val="22"/>
          <w:highlight w:val="lightGray"/>
          <w:lang w:eastAsia="en-US"/>
        </w:rPr>
        <w:t xml:space="preserve">výstupov Projektu </w:t>
      </w:r>
      <w:r w:rsidR="00677B78" w:rsidRPr="00F304D0">
        <w:rPr>
          <w:rFonts w:eastAsia="SimSun"/>
          <w:sz w:val="22"/>
          <w:szCs w:val="22"/>
          <w:highlight w:val="lightGray"/>
          <w:lang w:eastAsia="en-US"/>
        </w:rPr>
        <w:t xml:space="preserve">počas </w:t>
      </w:r>
      <w:r w:rsidR="00EE1018" w:rsidRPr="00F304D0">
        <w:rPr>
          <w:rFonts w:eastAsia="SimSun"/>
          <w:sz w:val="22"/>
          <w:szCs w:val="22"/>
          <w:highlight w:val="lightGray"/>
          <w:lang w:eastAsia="en-US"/>
        </w:rPr>
        <w:t xml:space="preserve">Obdobia 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U</w:t>
      </w:r>
      <w:r w:rsidR="00677B78" w:rsidRPr="00F304D0">
        <w:rPr>
          <w:rFonts w:eastAsia="SimSun"/>
          <w:sz w:val="22"/>
          <w:szCs w:val="22"/>
          <w:highlight w:val="lightGray"/>
          <w:lang w:eastAsia="en-US"/>
        </w:rPr>
        <w:t xml:space="preserve">držateľnosti </w:t>
      </w:r>
      <w:r w:rsidR="00E70D73" w:rsidRPr="00F304D0">
        <w:rPr>
          <w:rFonts w:eastAsia="SimSun"/>
          <w:sz w:val="22"/>
          <w:szCs w:val="22"/>
          <w:highlight w:val="lightGray"/>
          <w:lang w:eastAsia="en-US"/>
        </w:rPr>
        <w:t>Projektu</w:t>
      </w:r>
      <w:r w:rsidR="004B740B">
        <w:rPr>
          <w:rFonts w:eastAsia="SimSun"/>
          <w:sz w:val="22"/>
          <w:szCs w:val="22"/>
          <w:highlight w:val="lightGray"/>
          <w:lang w:eastAsia="en-US"/>
        </w:rPr>
        <w:t xml:space="preserve"> podľa článku 4 ods. 4.3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 xml:space="preserve"> zmluvy, ak sa na Projekt vzťahuje podmienka Udržateľnosti </w:t>
      </w:r>
      <w:r w:rsidR="00627332" w:rsidRPr="00F304D0">
        <w:rPr>
          <w:rFonts w:eastAsia="SimSun"/>
          <w:sz w:val="22"/>
          <w:szCs w:val="22"/>
          <w:highlight w:val="lightGray"/>
          <w:lang w:eastAsia="en-US"/>
        </w:rPr>
        <w:t xml:space="preserve">Projektu 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>podľa 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čl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>.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E85782" w:rsidRPr="00F304D0">
        <w:rPr>
          <w:rFonts w:eastAsia="SimSun"/>
          <w:sz w:val="22"/>
          <w:szCs w:val="22"/>
          <w:highlight w:val="lightGray"/>
          <w:lang w:eastAsia="en-US"/>
        </w:rPr>
        <w:t>65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DE28BC" w:rsidRPr="00F304D0">
        <w:rPr>
          <w:rFonts w:eastAsia="SimSun"/>
          <w:sz w:val="22"/>
          <w:szCs w:val="22"/>
          <w:highlight w:val="lightGray"/>
          <w:lang w:eastAsia="en-US"/>
        </w:rPr>
        <w:t>N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ariadenia</w:t>
      </w:r>
      <w:r w:rsidR="00E85782" w:rsidRPr="00F304D0">
        <w:rPr>
          <w:rFonts w:eastAsia="SimSun"/>
          <w:sz w:val="22"/>
          <w:szCs w:val="22"/>
          <w:highlight w:val="lightGray"/>
          <w:lang w:eastAsia="en-US"/>
        </w:rPr>
        <w:t xml:space="preserve"> 2021/1060</w:t>
      </w:r>
      <w:r w:rsidR="00AC4593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AC4593" w:rsidRPr="00F304D0">
        <w:rPr>
          <w:rFonts w:eastAsia="SimSun"/>
          <w:sz w:val="22"/>
          <w:szCs w:val="22"/>
          <w:highlight w:val="lightGray"/>
          <w:lang w:eastAsia="en-US"/>
        </w:rPr>
        <w:lastRenderedPageBreak/>
        <w:t>a</w:t>
      </w:r>
      <w:r w:rsidR="005A7EA1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 xml:space="preserve"> podľa podmienok </w:t>
      </w:r>
      <w:r w:rsidR="00AC4593" w:rsidRPr="00F304D0">
        <w:rPr>
          <w:rFonts w:eastAsia="SimSun"/>
          <w:sz w:val="22"/>
          <w:szCs w:val="22"/>
          <w:highlight w:val="lightGray"/>
          <w:lang w:eastAsia="en-US"/>
        </w:rPr>
        <w:t> 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 xml:space="preserve">Zmluvy </w:t>
      </w:r>
      <w:r w:rsidR="00AC4593" w:rsidRPr="00F304D0">
        <w:rPr>
          <w:rFonts w:eastAsia="SimSun"/>
          <w:sz w:val="22"/>
          <w:szCs w:val="22"/>
          <w:highlight w:val="lightGray"/>
          <w:lang w:eastAsia="en-US"/>
        </w:rPr>
        <w:t>o poskytnutí NFP</w:t>
      </w:r>
      <w:r w:rsidR="005C43DD" w:rsidRPr="006A2815">
        <w:rPr>
          <w:rFonts w:eastAsia="SimSun"/>
          <w:sz w:val="22"/>
          <w:szCs w:val="22"/>
          <w:lang w:eastAsia="en-US"/>
        </w:rPr>
        <w:t>.</w:t>
      </w:r>
    </w:p>
    <w:p w14:paraId="1CE320DE" w14:textId="77777777" w:rsidR="00696212" w:rsidRPr="008D731D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8D731D">
        <w:rPr>
          <w:sz w:val="22"/>
          <w:szCs w:val="22"/>
        </w:rPr>
        <w:t xml:space="preserve">2.3 </w:t>
      </w:r>
      <w:r w:rsidRPr="008D731D">
        <w:rPr>
          <w:sz w:val="22"/>
          <w:szCs w:val="22"/>
        </w:rPr>
        <w:tab/>
      </w:r>
      <w:r w:rsidR="00696212" w:rsidRPr="00F304D0">
        <w:rPr>
          <w:b/>
          <w:sz w:val="22"/>
          <w:szCs w:val="22"/>
        </w:rPr>
        <w:t>Poskytovateľ sa zaväzuje</w:t>
      </w:r>
      <w:r w:rsidR="00A362E1" w:rsidRPr="00F304D0">
        <w:rPr>
          <w:b/>
          <w:sz w:val="22"/>
          <w:szCs w:val="22"/>
        </w:rPr>
        <w:t xml:space="preserve"> </w:t>
      </w:r>
      <w:r w:rsidR="00696212" w:rsidRPr="00F304D0">
        <w:rPr>
          <w:b/>
          <w:sz w:val="22"/>
          <w:szCs w:val="22"/>
        </w:rPr>
        <w:t>poskytn</w:t>
      </w:r>
      <w:r w:rsidR="009C637A" w:rsidRPr="00F304D0">
        <w:rPr>
          <w:b/>
          <w:sz w:val="22"/>
          <w:szCs w:val="22"/>
        </w:rPr>
        <w:t xml:space="preserve">úť </w:t>
      </w:r>
      <w:r w:rsidR="00696212" w:rsidRPr="00F304D0">
        <w:rPr>
          <w:b/>
          <w:sz w:val="22"/>
          <w:szCs w:val="22"/>
        </w:rPr>
        <w:t>Prijímateľovi</w:t>
      </w:r>
      <w:r w:rsidR="00057F45" w:rsidRPr="00F304D0">
        <w:rPr>
          <w:b/>
          <w:sz w:val="22"/>
          <w:szCs w:val="22"/>
        </w:rPr>
        <w:t xml:space="preserve"> </w:t>
      </w:r>
      <w:r w:rsidR="009C637A" w:rsidRPr="00F304D0">
        <w:rPr>
          <w:b/>
          <w:sz w:val="22"/>
          <w:szCs w:val="22"/>
        </w:rPr>
        <w:t>NFP</w:t>
      </w:r>
      <w:r w:rsidR="009C637A" w:rsidRPr="008D731D">
        <w:rPr>
          <w:sz w:val="22"/>
          <w:szCs w:val="22"/>
        </w:rPr>
        <w:t xml:space="preserve"> </w:t>
      </w:r>
      <w:r w:rsidR="00057F45" w:rsidRPr="008D731D">
        <w:rPr>
          <w:sz w:val="22"/>
          <w:szCs w:val="22"/>
        </w:rPr>
        <w:t xml:space="preserve">za účelom </w:t>
      </w:r>
      <w:r w:rsidR="00057F45" w:rsidRPr="006A2815">
        <w:rPr>
          <w:sz w:val="22"/>
          <w:szCs w:val="22"/>
        </w:rPr>
        <w:t>uvedeným v</w:t>
      </w:r>
      <w:r w:rsidR="00421D16" w:rsidRPr="006A2815">
        <w:rPr>
          <w:sz w:val="22"/>
          <w:szCs w:val="22"/>
        </w:rPr>
        <w:t> </w:t>
      </w:r>
      <w:r w:rsidR="00057F45" w:rsidRPr="006A2815">
        <w:rPr>
          <w:sz w:val="22"/>
          <w:szCs w:val="22"/>
        </w:rPr>
        <w:t>ods</w:t>
      </w:r>
      <w:r w:rsidR="00421D16" w:rsidRPr="006A2815">
        <w:rPr>
          <w:sz w:val="22"/>
          <w:szCs w:val="22"/>
        </w:rPr>
        <w:t>.</w:t>
      </w:r>
      <w:r w:rsidR="00057F45" w:rsidRPr="006219FB">
        <w:rPr>
          <w:sz w:val="22"/>
          <w:szCs w:val="22"/>
        </w:rPr>
        <w:t xml:space="preserve"> 2.2 tohto článku</w:t>
      </w:r>
      <w:r w:rsidR="00696212" w:rsidRPr="000408F7">
        <w:rPr>
          <w:sz w:val="22"/>
          <w:szCs w:val="22"/>
        </w:rPr>
        <w:t xml:space="preserve">, a to </w:t>
      </w:r>
      <w:r w:rsidR="00057F45" w:rsidRPr="000408F7">
        <w:rPr>
          <w:sz w:val="22"/>
          <w:szCs w:val="22"/>
        </w:rPr>
        <w:t xml:space="preserve">spôsobom a </w:t>
      </w:r>
      <w:r w:rsidR="00696212" w:rsidRPr="000408F7">
        <w:rPr>
          <w:sz w:val="22"/>
          <w:szCs w:val="22"/>
        </w:rPr>
        <w:t>v súlade s ustanoveniami Zmluvy</w:t>
      </w:r>
      <w:r w:rsidR="00A362E1" w:rsidRPr="000408F7">
        <w:rPr>
          <w:sz w:val="22"/>
          <w:szCs w:val="22"/>
        </w:rPr>
        <w:t xml:space="preserve"> o poskytnutí NFP</w:t>
      </w:r>
      <w:r w:rsidR="00D110A2" w:rsidRPr="000408F7">
        <w:rPr>
          <w:sz w:val="22"/>
          <w:szCs w:val="22"/>
        </w:rPr>
        <w:t xml:space="preserve">, </w:t>
      </w:r>
      <w:r w:rsidR="004B000B" w:rsidRPr="000408F7">
        <w:rPr>
          <w:sz w:val="22"/>
          <w:szCs w:val="22"/>
        </w:rPr>
        <w:t>v súlade</w:t>
      </w:r>
      <w:r w:rsidR="004B000B" w:rsidRPr="008D731D">
        <w:rPr>
          <w:sz w:val="22"/>
          <w:szCs w:val="22"/>
        </w:rPr>
        <w:t xml:space="preserve"> so Schválenou žiadosťou o NFP, </w:t>
      </w:r>
      <w:r w:rsidR="00493C14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 xml:space="preserve">s Výzvou v tých jej častiach, ktoré sa </w:t>
      </w:r>
      <w:r w:rsidR="001539F2" w:rsidRPr="008D731D">
        <w:rPr>
          <w:sz w:val="22"/>
          <w:szCs w:val="22"/>
        </w:rPr>
        <w:t xml:space="preserve">podľa jej obsahu </w:t>
      </w:r>
      <w:r w:rsidR="009C637A" w:rsidRPr="008D731D">
        <w:rPr>
          <w:sz w:val="22"/>
          <w:szCs w:val="22"/>
        </w:rPr>
        <w:t xml:space="preserve">uplatnia aj pre etapu Realizácie Projektu </w:t>
      </w:r>
      <w:r w:rsidR="009C637A" w:rsidRPr="00F304D0">
        <w:rPr>
          <w:sz w:val="22"/>
          <w:szCs w:val="22"/>
          <w:highlight w:val="lightGray"/>
        </w:rPr>
        <w:t>a/alebo Udržateľnosti Projektu</w:t>
      </w:r>
      <w:r w:rsidR="009C637A" w:rsidRPr="008D731D">
        <w:rPr>
          <w:sz w:val="22"/>
          <w:szCs w:val="22"/>
        </w:rPr>
        <w:t xml:space="preserve">, </w:t>
      </w:r>
      <w:r w:rsidR="007830F2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>s</w:t>
      </w:r>
      <w:r w:rsidR="00A25108" w:rsidRPr="008D731D">
        <w:rPr>
          <w:sz w:val="22"/>
          <w:szCs w:val="22"/>
        </w:rPr>
        <w:t xml:space="preserve"> </w:t>
      </w:r>
      <w:r w:rsidR="007830F2" w:rsidRPr="008D731D">
        <w:rPr>
          <w:sz w:val="22"/>
          <w:szCs w:val="22"/>
        </w:rPr>
        <w:t>P</w:t>
      </w:r>
      <w:r w:rsidR="00A25108" w:rsidRPr="008D731D">
        <w:rPr>
          <w:sz w:val="22"/>
          <w:szCs w:val="22"/>
        </w:rPr>
        <w:t>rávny</w:t>
      </w:r>
      <w:r w:rsidR="009C637A" w:rsidRPr="008D731D">
        <w:rPr>
          <w:sz w:val="22"/>
          <w:szCs w:val="22"/>
        </w:rPr>
        <w:t>mi</w:t>
      </w:r>
      <w:r w:rsidR="00A25108" w:rsidRPr="008D731D">
        <w:rPr>
          <w:sz w:val="22"/>
          <w:szCs w:val="22"/>
        </w:rPr>
        <w:t xml:space="preserve"> dokument</w:t>
      </w:r>
      <w:r w:rsidR="009C637A" w:rsidRPr="008D731D">
        <w:rPr>
          <w:sz w:val="22"/>
          <w:szCs w:val="22"/>
        </w:rPr>
        <w:t xml:space="preserve">ami a podľa Právnych aktov EÚ a právnych predpisov SR. </w:t>
      </w:r>
      <w:r w:rsidR="00A25108" w:rsidRPr="008D731D">
        <w:rPr>
          <w:sz w:val="22"/>
          <w:szCs w:val="22"/>
        </w:rPr>
        <w:t xml:space="preserve"> </w:t>
      </w:r>
    </w:p>
    <w:p w14:paraId="50709919" w14:textId="7D48A3E8" w:rsidR="00696212" w:rsidRPr="008D731D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8D731D">
        <w:rPr>
          <w:sz w:val="22"/>
          <w:szCs w:val="22"/>
        </w:rPr>
        <w:t xml:space="preserve">2.4 </w:t>
      </w:r>
      <w:r w:rsidRPr="008D731D">
        <w:rPr>
          <w:sz w:val="22"/>
          <w:szCs w:val="22"/>
        </w:rPr>
        <w:tab/>
      </w:r>
      <w:r w:rsidR="00A57D9D" w:rsidRPr="00F304D0">
        <w:rPr>
          <w:b/>
          <w:sz w:val="22"/>
          <w:szCs w:val="22"/>
        </w:rPr>
        <w:t xml:space="preserve">Prijímateľ sa zaväzuje </w:t>
      </w:r>
      <w:r w:rsidR="001539F2" w:rsidRPr="00F304D0">
        <w:rPr>
          <w:b/>
          <w:sz w:val="22"/>
          <w:szCs w:val="22"/>
        </w:rPr>
        <w:t>zrealizovať všetky Aktivity Projektu Riadne a Včas</w:t>
      </w:r>
      <w:r w:rsidR="001539F2" w:rsidRPr="008D731D">
        <w:rPr>
          <w:sz w:val="22"/>
          <w:szCs w:val="22"/>
        </w:rPr>
        <w:t>, najneskôr do uplynutia doby Realizácie hlavných aktivít Projektu</w:t>
      </w:r>
      <w:r w:rsidR="001539F2" w:rsidRPr="000A02B8">
        <w:rPr>
          <w:sz w:val="22"/>
          <w:szCs w:val="22"/>
        </w:rPr>
        <w:t>, a to tak, aby Prijímateľ dosiahol cieľ Projektu</w:t>
      </w:r>
      <w:r w:rsidR="007C22BF" w:rsidRPr="000A02B8">
        <w:rPr>
          <w:sz w:val="22"/>
          <w:szCs w:val="22"/>
        </w:rPr>
        <w:t xml:space="preserve"> </w:t>
      </w:r>
      <w:r w:rsidR="007C22BF" w:rsidRPr="00F304D0">
        <w:rPr>
          <w:sz w:val="22"/>
          <w:szCs w:val="22"/>
          <w:highlight w:val="lightGray"/>
        </w:rPr>
        <w:t>a</w:t>
      </w:r>
      <w:r w:rsidR="00E93003">
        <w:rPr>
          <w:sz w:val="22"/>
          <w:szCs w:val="22"/>
          <w:highlight w:val="lightGray"/>
        </w:rPr>
        <w:t> výstupy Projektu</w:t>
      </w:r>
      <w:r w:rsidR="0089154D" w:rsidRPr="00F304D0">
        <w:rPr>
          <w:sz w:val="22"/>
          <w:szCs w:val="22"/>
          <w:highlight w:val="lightGray"/>
        </w:rPr>
        <w:t xml:space="preserve"> udržal počas </w:t>
      </w:r>
      <w:r w:rsidR="007C22BF" w:rsidRPr="00F304D0">
        <w:rPr>
          <w:sz w:val="22"/>
          <w:szCs w:val="22"/>
          <w:highlight w:val="lightGray"/>
        </w:rPr>
        <w:t>Udržateľnosti Projektu</w:t>
      </w:r>
      <w:r w:rsidR="00573F7D" w:rsidRPr="00F304D0">
        <w:rPr>
          <w:sz w:val="22"/>
          <w:szCs w:val="22"/>
          <w:highlight w:val="lightGray"/>
        </w:rPr>
        <w:t>, ak sa na neho vzťahuje</w:t>
      </w:r>
      <w:r w:rsidR="00A07FD2" w:rsidRPr="00F304D0">
        <w:rPr>
          <w:sz w:val="22"/>
          <w:szCs w:val="22"/>
          <w:highlight w:val="lightGray"/>
        </w:rPr>
        <w:t xml:space="preserve"> povinnosť Udržateľnosti</w:t>
      </w:r>
      <w:r w:rsidR="007C22BF" w:rsidRPr="008D731D">
        <w:rPr>
          <w:sz w:val="22"/>
          <w:szCs w:val="22"/>
        </w:rPr>
        <w:t xml:space="preserve">. Prijímateľ </w:t>
      </w:r>
      <w:r w:rsidR="00E46606" w:rsidRPr="008D731D">
        <w:rPr>
          <w:sz w:val="22"/>
          <w:szCs w:val="22"/>
        </w:rPr>
        <w:t xml:space="preserve">sa </w:t>
      </w:r>
      <w:r w:rsidR="007C22BF" w:rsidRPr="008D731D">
        <w:rPr>
          <w:sz w:val="22"/>
          <w:szCs w:val="22"/>
        </w:rPr>
        <w:t>zaväzuje prijať poskytnutý NFP a použiť ho podľa</w:t>
      </w:r>
      <w:r w:rsidR="00F349AC" w:rsidRPr="008D731D">
        <w:rPr>
          <w:sz w:val="22"/>
          <w:szCs w:val="22"/>
        </w:rPr>
        <w:t> </w:t>
      </w:r>
      <w:r w:rsidR="00A57D9D" w:rsidRPr="008D731D">
        <w:rPr>
          <w:sz w:val="22"/>
          <w:szCs w:val="22"/>
        </w:rPr>
        <w:t>podmien</w:t>
      </w:r>
      <w:r w:rsidR="007C22BF" w:rsidRPr="008D731D">
        <w:rPr>
          <w:sz w:val="22"/>
          <w:szCs w:val="22"/>
        </w:rPr>
        <w:t>o</w:t>
      </w:r>
      <w:r w:rsidR="00A57D9D" w:rsidRPr="008D731D">
        <w:rPr>
          <w:sz w:val="22"/>
          <w:szCs w:val="22"/>
        </w:rPr>
        <w:t xml:space="preserve">k </w:t>
      </w:r>
      <w:r w:rsidR="00F20009" w:rsidRPr="008D731D">
        <w:rPr>
          <w:sz w:val="22"/>
          <w:szCs w:val="22"/>
        </w:rPr>
        <w:t>uvedený</w:t>
      </w:r>
      <w:r w:rsidR="007C22BF" w:rsidRPr="008D731D">
        <w:rPr>
          <w:sz w:val="22"/>
          <w:szCs w:val="22"/>
        </w:rPr>
        <w:t>ch</w:t>
      </w:r>
      <w:r w:rsidR="00F20009" w:rsidRPr="008D731D">
        <w:rPr>
          <w:sz w:val="22"/>
          <w:szCs w:val="22"/>
        </w:rPr>
        <w:t xml:space="preserve"> </w:t>
      </w:r>
      <w:r w:rsidR="00A57D9D" w:rsidRPr="008D731D">
        <w:rPr>
          <w:sz w:val="22"/>
          <w:szCs w:val="22"/>
        </w:rPr>
        <w:t>v Zmluve o poskytnutí NFP</w:t>
      </w:r>
      <w:r w:rsidR="009C2E7D" w:rsidRPr="008D731D">
        <w:rPr>
          <w:sz w:val="22"/>
          <w:szCs w:val="22"/>
        </w:rPr>
        <w:t>, v súlade s</w:t>
      </w:r>
      <w:r w:rsidR="00664C53" w:rsidRPr="008D731D">
        <w:rPr>
          <w:sz w:val="22"/>
          <w:szCs w:val="22"/>
        </w:rPr>
        <w:t> jej účelom</w:t>
      </w:r>
      <w:r w:rsidR="00F349AC" w:rsidRPr="008D731D">
        <w:rPr>
          <w:sz w:val="22"/>
          <w:szCs w:val="22"/>
        </w:rPr>
        <w:t xml:space="preserve"> </w:t>
      </w:r>
      <w:r w:rsidR="00292EC1" w:rsidRPr="008D731D">
        <w:rPr>
          <w:sz w:val="22"/>
          <w:szCs w:val="22"/>
        </w:rPr>
        <w:t>a</w:t>
      </w:r>
      <w:r w:rsidR="009C2E7D" w:rsidRPr="008D731D">
        <w:rPr>
          <w:sz w:val="22"/>
          <w:szCs w:val="22"/>
        </w:rPr>
        <w:t> podľa podmienok vyplývajúcich z príslušnej Výzvy,</w:t>
      </w:r>
      <w:r w:rsidR="008D731D">
        <w:rPr>
          <w:sz w:val="22"/>
          <w:szCs w:val="22"/>
        </w:rPr>
        <w:t xml:space="preserve"> </w:t>
      </w:r>
      <w:r w:rsidR="008D731D" w:rsidRPr="005A15ED">
        <w:rPr>
          <w:sz w:val="22"/>
          <w:szCs w:val="22"/>
        </w:rPr>
        <w:t xml:space="preserve">v tých jej častiach, ktoré sa podľa obsahu </w:t>
      </w:r>
      <w:r w:rsidR="008D731D">
        <w:rPr>
          <w:sz w:val="22"/>
          <w:szCs w:val="22"/>
        </w:rPr>
        <w:t xml:space="preserve">Výzvy </w:t>
      </w:r>
      <w:r w:rsidR="008D731D" w:rsidRPr="005A15ED">
        <w:rPr>
          <w:sz w:val="22"/>
          <w:szCs w:val="22"/>
        </w:rPr>
        <w:t xml:space="preserve">uplatnia aj pre etapu Realizácie Projektu </w:t>
      </w:r>
      <w:r w:rsidR="008D731D" w:rsidRPr="00F304D0">
        <w:rPr>
          <w:sz w:val="22"/>
          <w:szCs w:val="22"/>
          <w:highlight w:val="lightGray"/>
        </w:rPr>
        <w:t>a/alebo Udržateľnosti Projektu</w:t>
      </w:r>
      <w:r w:rsidR="008D731D">
        <w:rPr>
          <w:sz w:val="22"/>
          <w:szCs w:val="22"/>
        </w:rPr>
        <w:t>,</w:t>
      </w:r>
      <w:r w:rsidR="009C2E7D" w:rsidRPr="008D731D">
        <w:rPr>
          <w:sz w:val="22"/>
          <w:szCs w:val="22"/>
        </w:rPr>
        <w:t xml:space="preserve"> v súlade so </w:t>
      </w:r>
      <w:r w:rsidR="009C2E7D" w:rsidRPr="006A2815">
        <w:rPr>
          <w:sz w:val="22"/>
          <w:szCs w:val="22"/>
        </w:rPr>
        <w:t>Schválenou žiadosťou o</w:t>
      </w:r>
      <w:r w:rsidR="00947BD4" w:rsidRPr="006A2815">
        <w:rPr>
          <w:sz w:val="22"/>
          <w:szCs w:val="22"/>
        </w:rPr>
        <w:t> </w:t>
      </w:r>
      <w:r w:rsidR="009C2E7D" w:rsidRPr="006A2815">
        <w:rPr>
          <w:sz w:val="22"/>
          <w:szCs w:val="22"/>
        </w:rPr>
        <w:t>NFP</w:t>
      </w:r>
      <w:r w:rsidR="00441AC1" w:rsidRPr="006A2815">
        <w:rPr>
          <w:sz w:val="22"/>
          <w:szCs w:val="22"/>
        </w:rPr>
        <w:t xml:space="preserve"> (v kontexte dovolených zmien Projektu)</w:t>
      </w:r>
      <w:r w:rsidR="00947BD4" w:rsidRPr="006219FB">
        <w:rPr>
          <w:sz w:val="22"/>
          <w:szCs w:val="22"/>
        </w:rPr>
        <w:t xml:space="preserve">, </w:t>
      </w:r>
      <w:r w:rsidR="007C22BF" w:rsidRPr="006219FB">
        <w:rPr>
          <w:sz w:val="22"/>
          <w:szCs w:val="22"/>
        </w:rPr>
        <w:t xml:space="preserve">v súlade s Právnymi dokumentami a podľa Právnych aktov EÚ a právnych predpisov SR. </w:t>
      </w:r>
      <w:r w:rsidR="00AF6817" w:rsidRPr="000408F7">
        <w:rPr>
          <w:sz w:val="22"/>
          <w:szCs w:val="22"/>
        </w:rPr>
        <w:t xml:space="preserve">Na preukázanie plnenia </w:t>
      </w:r>
      <w:r w:rsidR="00C941F5" w:rsidRPr="000408F7">
        <w:rPr>
          <w:sz w:val="22"/>
          <w:szCs w:val="22"/>
        </w:rPr>
        <w:t xml:space="preserve">cieľa </w:t>
      </w:r>
      <w:r w:rsidR="00AF6817" w:rsidRPr="000408F7">
        <w:rPr>
          <w:sz w:val="22"/>
          <w:szCs w:val="22"/>
        </w:rPr>
        <w:t>Projektu podľa ods</w:t>
      </w:r>
      <w:r w:rsidR="00421D16" w:rsidRPr="000408F7">
        <w:rPr>
          <w:sz w:val="22"/>
          <w:szCs w:val="22"/>
        </w:rPr>
        <w:t>.</w:t>
      </w:r>
      <w:r w:rsidR="00AF6817" w:rsidRPr="000408F7">
        <w:rPr>
          <w:sz w:val="22"/>
          <w:szCs w:val="22"/>
        </w:rPr>
        <w:t xml:space="preserve"> 2.2 tohto článku</w:t>
      </w:r>
      <w:del w:id="14" w:author="Autor">
        <w:r w:rsidR="00AF6817" w:rsidRPr="000408F7" w:rsidDel="00557B5F">
          <w:rPr>
            <w:sz w:val="22"/>
            <w:szCs w:val="22"/>
          </w:rPr>
          <w:delText xml:space="preserve"> zmluvy</w:delText>
        </w:r>
      </w:del>
      <w:r w:rsidR="007830F2" w:rsidRPr="000408F7">
        <w:rPr>
          <w:sz w:val="22"/>
          <w:szCs w:val="22"/>
        </w:rPr>
        <w:t xml:space="preserve"> je </w:t>
      </w:r>
      <w:r w:rsidR="007830F2" w:rsidRPr="00123998">
        <w:rPr>
          <w:sz w:val="22"/>
          <w:szCs w:val="22"/>
        </w:rPr>
        <w:t xml:space="preserve">Prijímateľ </w:t>
      </w:r>
      <w:r w:rsidR="00BB3D97" w:rsidRPr="00123998">
        <w:rPr>
          <w:sz w:val="22"/>
          <w:szCs w:val="22"/>
        </w:rPr>
        <w:t>povinný poskytnúť všetku po</w:t>
      </w:r>
      <w:r w:rsidR="003812A6" w:rsidRPr="00123998">
        <w:rPr>
          <w:sz w:val="22"/>
          <w:szCs w:val="22"/>
        </w:rPr>
        <w:t>trebnú</w:t>
      </w:r>
      <w:r w:rsidR="00BB3D97" w:rsidRPr="00F304D0">
        <w:rPr>
          <w:b/>
          <w:sz w:val="22"/>
          <w:szCs w:val="22"/>
        </w:rPr>
        <w:t xml:space="preserve"> súčinnosť</w:t>
      </w:r>
      <w:r w:rsidR="00BB3D97" w:rsidRPr="006A2815">
        <w:rPr>
          <w:sz w:val="22"/>
          <w:szCs w:val="22"/>
        </w:rPr>
        <w:t xml:space="preserve"> a tiež je </w:t>
      </w:r>
      <w:r w:rsidR="007830F2" w:rsidRPr="006A2815">
        <w:rPr>
          <w:sz w:val="22"/>
          <w:szCs w:val="22"/>
        </w:rPr>
        <w:t xml:space="preserve">povinný </w:t>
      </w:r>
      <w:r w:rsidR="007830F2" w:rsidRPr="00F304D0">
        <w:rPr>
          <w:b/>
          <w:sz w:val="22"/>
          <w:szCs w:val="22"/>
        </w:rPr>
        <w:t>udeliť alebo zabezpečiť udelenie všetkých potrebných súhlasov</w:t>
      </w:r>
      <w:r w:rsidR="007830F2" w:rsidRPr="008D731D">
        <w:rPr>
          <w:sz w:val="22"/>
          <w:szCs w:val="22"/>
        </w:rPr>
        <w:t xml:space="preserve">, ak </w:t>
      </w:r>
      <w:r w:rsidR="00C67E7E">
        <w:rPr>
          <w:sz w:val="22"/>
          <w:szCs w:val="22"/>
        </w:rPr>
        <w:t xml:space="preserve">sa </w:t>
      </w:r>
      <w:r w:rsidR="008B775A">
        <w:rPr>
          <w:sz w:val="22"/>
          <w:szCs w:val="22"/>
        </w:rPr>
        <w:t>dosahovanie</w:t>
      </w:r>
      <w:r w:rsidR="007830F2" w:rsidRPr="008D731D">
        <w:rPr>
          <w:sz w:val="22"/>
          <w:szCs w:val="22"/>
        </w:rPr>
        <w:t xml:space="preserve"> </w:t>
      </w:r>
      <w:r w:rsidR="00C67E7E">
        <w:rPr>
          <w:sz w:val="22"/>
          <w:szCs w:val="22"/>
        </w:rPr>
        <w:t>cieľa</w:t>
      </w:r>
      <w:r w:rsidR="007830F2" w:rsidRPr="008D731D">
        <w:rPr>
          <w:sz w:val="22"/>
          <w:szCs w:val="22"/>
        </w:rPr>
        <w:t xml:space="preserve"> </w:t>
      </w:r>
      <w:r w:rsidR="004B000B" w:rsidRPr="008D731D">
        <w:rPr>
          <w:sz w:val="22"/>
          <w:szCs w:val="22"/>
        </w:rPr>
        <w:t xml:space="preserve">Projektu </w:t>
      </w:r>
      <w:r w:rsidR="007830F2" w:rsidRPr="008D731D">
        <w:rPr>
          <w:sz w:val="22"/>
          <w:szCs w:val="22"/>
        </w:rPr>
        <w:t xml:space="preserve">preukazuje spôsobom, ktorý udelenie súhlasu vyžaduje. Súhlasom podľa tohto odseku sa rozumie napríklad súhlas s poskytovaním údajov z informačného systému tretej osoby. </w:t>
      </w:r>
    </w:p>
    <w:p w14:paraId="0AAE339F" w14:textId="77777777" w:rsidR="00CE6F8D" w:rsidRPr="00EA5E72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D4276">
        <w:rPr>
          <w:sz w:val="22"/>
          <w:szCs w:val="22"/>
        </w:rPr>
        <w:t xml:space="preserve">2.5 </w:t>
      </w:r>
      <w:r w:rsidRPr="00DD4276">
        <w:rPr>
          <w:sz w:val="22"/>
          <w:szCs w:val="22"/>
        </w:rPr>
        <w:tab/>
      </w:r>
      <w:r w:rsidR="00CE6F8D" w:rsidRPr="00F304D0">
        <w:rPr>
          <w:b/>
          <w:sz w:val="22"/>
          <w:szCs w:val="22"/>
        </w:rPr>
        <w:t xml:space="preserve">Podmienky poskytnutia </w:t>
      </w:r>
      <w:r w:rsidR="00BD7F80" w:rsidRPr="00F304D0">
        <w:rPr>
          <w:b/>
          <w:sz w:val="22"/>
          <w:szCs w:val="22"/>
        </w:rPr>
        <w:t>príspevku</w:t>
      </w:r>
      <w:r w:rsidR="00A3290F" w:rsidRPr="00B227C4">
        <w:rPr>
          <w:sz w:val="22"/>
          <w:szCs w:val="22"/>
        </w:rPr>
        <w:t xml:space="preserve"> uvedené vo Výzve</w:t>
      </w:r>
      <w:r w:rsidR="00CE6F8D" w:rsidRPr="00B227C4">
        <w:rPr>
          <w:sz w:val="22"/>
          <w:szCs w:val="22"/>
        </w:rPr>
        <w:t xml:space="preserve">, ktoré </w:t>
      </w:r>
      <w:r w:rsidR="007202A6" w:rsidRPr="00B227C4">
        <w:rPr>
          <w:sz w:val="22"/>
          <w:szCs w:val="22"/>
        </w:rPr>
        <w:t xml:space="preserve">podľa obsahu Výzvy alebo Právneho dokumentu musia </w:t>
      </w:r>
      <w:r w:rsidR="00CE6F8D" w:rsidRPr="00B227C4">
        <w:rPr>
          <w:sz w:val="22"/>
          <w:szCs w:val="22"/>
        </w:rPr>
        <w:t>byť splnené</w:t>
      </w:r>
      <w:r w:rsidR="000E4CCE" w:rsidRPr="00B227C4">
        <w:rPr>
          <w:sz w:val="22"/>
          <w:szCs w:val="22"/>
        </w:rPr>
        <w:t xml:space="preserve"> aj</w:t>
      </w:r>
      <w:r w:rsidR="00CE6F8D" w:rsidRPr="00B227C4">
        <w:rPr>
          <w:sz w:val="22"/>
          <w:szCs w:val="22"/>
        </w:rPr>
        <w:t xml:space="preserve"> počas </w:t>
      </w:r>
      <w:r w:rsidR="007202A6" w:rsidRPr="00B227C4">
        <w:rPr>
          <w:sz w:val="22"/>
          <w:szCs w:val="22"/>
        </w:rPr>
        <w:t>trvania</w:t>
      </w:r>
      <w:r w:rsidR="00CE6F8D" w:rsidRPr="00B227C4">
        <w:rPr>
          <w:sz w:val="22"/>
          <w:szCs w:val="22"/>
        </w:rPr>
        <w:t xml:space="preserve"> Zmluvy o poskytnutí</w:t>
      </w:r>
      <w:r w:rsidR="00CE6F8D" w:rsidRPr="00DD4276">
        <w:rPr>
          <w:sz w:val="22"/>
          <w:szCs w:val="22"/>
        </w:rPr>
        <w:t xml:space="preserve"> NFP</w:t>
      </w:r>
      <w:r w:rsidR="007202A6" w:rsidRPr="00DD4276">
        <w:rPr>
          <w:sz w:val="22"/>
          <w:szCs w:val="22"/>
        </w:rPr>
        <w:t>, je Prijímateľ povinný spĺňať počas trvania Zmluvy o poskytnutí NFP, a to v rozsahu a spôsobom uvedeným vo Výzve alebo v Právnom dokumente</w:t>
      </w:r>
      <w:r w:rsidR="00323639" w:rsidRPr="00DD4276">
        <w:rPr>
          <w:sz w:val="22"/>
          <w:szCs w:val="22"/>
        </w:rPr>
        <w:t xml:space="preserve">. </w:t>
      </w:r>
      <w:r w:rsidR="00323639" w:rsidRPr="006A2815">
        <w:rPr>
          <w:sz w:val="22"/>
          <w:szCs w:val="22"/>
        </w:rPr>
        <w:t>Porušenie podmienok poskytnutia príspevku podľa pr</w:t>
      </w:r>
      <w:r w:rsidR="007202A6" w:rsidRPr="006A2815">
        <w:rPr>
          <w:sz w:val="22"/>
          <w:szCs w:val="22"/>
        </w:rPr>
        <w:t>edchádzajúcej</w:t>
      </w:r>
      <w:r w:rsidR="00323639" w:rsidRPr="006A2815">
        <w:rPr>
          <w:sz w:val="22"/>
          <w:szCs w:val="22"/>
        </w:rPr>
        <w:t xml:space="preserve"> vety je podstatným porušením Zmluvy o poskytnutí NFP</w:t>
      </w:r>
      <w:r w:rsidR="00F50634" w:rsidRPr="006219FB">
        <w:rPr>
          <w:sz w:val="22"/>
          <w:szCs w:val="22"/>
        </w:rPr>
        <w:t>, v dôsledku ktorého je</w:t>
      </w:r>
      <w:r w:rsidR="007E0298" w:rsidRPr="006219FB">
        <w:rPr>
          <w:sz w:val="22"/>
          <w:szCs w:val="22"/>
        </w:rPr>
        <w:t xml:space="preserve"> </w:t>
      </w:r>
      <w:r w:rsidR="00BD7F80" w:rsidRPr="006219FB">
        <w:rPr>
          <w:sz w:val="22"/>
          <w:szCs w:val="22"/>
        </w:rPr>
        <w:t>Prijímateľ</w:t>
      </w:r>
      <w:r w:rsidR="00323639" w:rsidRPr="002D6EAE">
        <w:rPr>
          <w:sz w:val="22"/>
          <w:szCs w:val="22"/>
        </w:rPr>
        <w:t xml:space="preserve"> povinný </w:t>
      </w:r>
      <w:r w:rsidR="00BD7F80" w:rsidRPr="002D6EAE">
        <w:rPr>
          <w:sz w:val="22"/>
          <w:szCs w:val="22"/>
        </w:rPr>
        <w:t>vrát</w:t>
      </w:r>
      <w:r w:rsidR="00323639" w:rsidRPr="002D6EAE">
        <w:rPr>
          <w:sz w:val="22"/>
          <w:szCs w:val="22"/>
        </w:rPr>
        <w:t>iť</w:t>
      </w:r>
      <w:r w:rsidR="00BD7F80" w:rsidRPr="002D6EAE">
        <w:rPr>
          <w:sz w:val="22"/>
          <w:szCs w:val="22"/>
        </w:rPr>
        <w:t xml:space="preserve"> NFP </w:t>
      </w:r>
      <w:r w:rsidR="00CE6F8D" w:rsidRPr="002D6EAE">
        <w:rPr>
          <w:sz w:val="22"/>
          <w:szCs w:val="22"/>
        </w:rPr>
        <w:t>alebo jeho časť</w:t>
      </w:r>
      <w:r w:rsidR="00795642" w:rsidRPr="002D6EAE">
        <w:rPr>
          <w:sz w:val="22"/>
          <w:szCs w:val="22"/>
        </w:rPr>
        <w:t xml:space="preserve"> </w:t>
      </w:r>
      <w:r w:rsidR="00207DBB" w:rsidRPr="002D6EAE">
        <w:rPr>
          <w:sz w:val="22"/>
          <w:szCs w:val="22"/>
        </w:rPr>
        <w:t>podľa</w:t>
      </w:r>
      <w:r w:rsidR="003D7E62" w:rsidRPr="002D6EAE">
        <w:rPr>
          <w:sz w:val="22"/>
          <w:szCs w:val="22"/>
        </w:rPr>
        <w:t> </w:t>
      </w:r>
      <w:r w:rsidR="00795642" w:rsidRPr="002D6EAE">
        <w:rPr>
          <w:sz w:val="22"/>
          <w:szCs w:val="22"/>
        </w:rPr>
        <w:t>čl</w:t>
      </w:r>
      <w:r w:rsidR="003D7E62" w:rsidRPr="002D6EAE">
        <w:rPr>
          <w:sz w:val="22"/>
          <w:szCs w:val="22"/>
        </w:rPr>
        <w:t>.</w:t>
      </w:r>
      <w:r w:rsidR="00795642" w:rsidRPr="002D6EAE">
        <w:rPr>
          <w:sz w:val="22"/>
          <w:szCs w:val="22"/>
        </w:rPr>
        <w:t xml:space="preserve"> </w:t>
      </w:r>
      <w:r w:rsidR="00EA5E72" w:rsidRPr="002D6EAE">
        <w:rPr>
          <w:sz w:val="22"/>
          <w:szCs w:val="22"/>
        </w:rPr>
        <w:t>18</w:t>
      </w:r>
      <w:r w:rsidR="00795642" w:rsidRPr="002D6EAE">
        <w:rPr>
          <w:sz w:val="22"/>
          <w:szCs w:val="22"/>
        </w:rPr>
        <w:t xml:space="preserve"> VZP</w:t>
      </w:r>
      <w:r w:rsidR="00CE6F8D" w:rsidRPr="002D6EAE">
        <w:rPr>
          <w:sz w:val="22"/>
          <w:szCs w:val="22"/>
        </w:rPr>
        <w:t>.</w:t>
      </w:r>
      <w:r w:rsidR="00CE6F8D" w:rsidRPr="00EA5E72">
        <w:rPr>
          <w:sz w:val="22"/>
          <w:szCs w:val="22"/>
        </w:rPr>
        <w:t xml:space="preserve"> </w:t>
      </w:r>
    </w:p>
    <w:p w14:paraId="57FEFE94" w14:textId="77777777" w:rsidR="00DA0071" w:rsidRPr="00DD4276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EA5E72">
        <w:rPr>
          <w:sz w:val="22"/>
          <w:szCs w:val="22"/>
        </w:rPr>
        <w:t>2.6</w:t>
      </w:r>
      <w:r w:rsidRPr="00EA5E72">
        <w:rPr>
          <w:sz w:val="22"/>
          <w:szCs w:val="22"/>
        </w:rPr>
        <w:tab/>
      </w:r>
      <w:r w:rsidR="00696212" w:rsidRPr="00EA5E72">
        <w:rPr>
          <w:sz w:val="22"/>
          <w:szCs w:val="22"/>
        </w:rPr>
        <w:t xml:space="preserve">NFP poskytnutý </w:t>
      </w:r>
      <w:r w:rsidR="007202A6" w:rsidRPr="00EA5E72">
        <w:rPr>
          <w:sz w:val="22"/>
          <w:szCs w:val="22"/>
        </w:rPr>
        <w:t>podľa</w:t>
      </w:r>
      <w:r w:rsidR="00696212" w:rsidRPr="00EA5E72">
        <w:rPr>
          <w:sz w:val="22"/>
          <w:szCs w:val="22"/>
        </w:rPr>
        <w:t xml:space="preserve"> Zmluvy </w:t>
      </w:r>
      <w:r w:rsidR="00A362E1" w:rsidRPr="00EA5E72">
        <w:rPr>
          <w:sz w:val="22"/>
          <w:szCs w:val="22"/>
        </w:rPr>
        <w:t xml:space="preserve">o poskytnutí NFP </w:t>
      </w:r>
      <w:r w:rsidR="00696212" w:rsidRPr="00EA5E72">
        <w:rPr>
          <w:sz w:val="22"/>
          <w:szCs w:val="22"/>
        </w:rPr>
        <w:t>je tvore</w:t>
      </w:r>
      <w:r w:rsidR="00696212" w:rsidRPr="00DD4276">
        <w:rPr>
          <w:sz w:val="22"/>
          <w:szCs w:val="22"/>
        </w:rPr>
        <w:t xml:space="preserve">ný prostriedkami </w:t>
      </w:r>
      <w:r w:rsidR="00050AB6" w:rsidRPr="00DD4276">
        <w:rPr>
          <w:sz w:val="22"/>
          <w:szCs w:val="22"/>
        </w:rPr>
        <w:t xml:space="preserve">EÚ </w:t>
      </w:r>
      <w:r w:rsidR="00696212" w:rsidRPr="00DD4276">
        <w:rPr>
          <w:sz w:val="22"/>
          <w:szCs w:val="22"/>
        </w:rPr>
        <w:t>a štátneho rozpočtu SR</w:t>
      </w:r>
      <w:r w:rsidR="003402D6" w:rsidRPr="00DD4276">
        <w:rPr>
          <w:sz w:val="22"/>
          <w:szCs w:val="22"/>
        </w:rPr>
        <w:t>,</w:t>
      </w:r>
      <w:r w:rsidR="00AB344D" w:rsidRPr="00DD4276">
        <w:rPr>
          <w:sz w:val="22"/>
          <w:szCs w:val="22"/>
        </w:rPr>
        <w:t xml:space="preserve"> </w:t>
      </w:r>
      <w:r w:rsidR="00674040">
        <w:rPr>
          <w:sz w:val="22"/>
          <w:szCs w:val="22"/>
        </w:rPr>
        <w:t>preto</w:t>
      </w:r>
      <w:r w:rsidR="00AB344D" w:rsidRPr="00DD4276">
        <w:rPr>
          <w:sz w:val="22"/>
          <w:szCs w:val="22"/>
        </w:rPr>
        <w:t xml:space="preserve"> </w:t>
      </w:r>
      <w:r w:rsidR="00AB344D" w:rsidRPr="00F304D0">
        <w:rPr>
          <w:b/>
          <w:sz w:val="22"/>
          <w:szCs w:val="22"/>
        </w:rPr>
        <w:t>musia byť finančné prostriedky tvoriace NFP vynaložené</w:t>
      </w:r>
      <w:r w:rsidR="00DA0071" w:rsidRPr="00DD4276">
        <w:rPr>
          <w:sz w:val="22"/>
          <w:szCs w:val="22"/>
        </w:rPr>
        <w:t xml:space="preserve">: </w:t>
      </w:r>
    </w:p>
    <w:p w14:paraId="6C7946DC" w14:textId="5D10D9A5" w:rsidR="00DA0071" w:rsidRPr="00DD4276" w:rsidRDefault="00DC2E7B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601759">
        <w:rPr>
          <w:b/>
          <w:sz w:val="22"/>
          <w:szCs w:val="22"/>
        </w:rPr>
        <w:t xml:space="preserve">v súlade </w:t>
      </w:r>
      <w:r w:rsidR="00DA0071" w:rsidRPr="00601759">
        <w:rPr>
          <w:b/>
          <w:sz w:val="22"/>
          <w:szCs w:val="22"/>
        </w:rPr>
        <w:t xml:space="preserve">so </w:t>
      </w:r>
      <w:r w:rsidR="00AB344D" w:rsidRPr="00601759">
        <w:rPr>
          <w:b/>
          <w:sz w:val="22"/>
          <w:szCs w:val="22"/>
        </w:rPr>
        <w:t>zásadou</w:t>
      </w:r>
      <w:ins w:id="15" w:author="Autor">
        <w:r w:rsidR="00601759" w:rsidRPr="00601759">
          <w:rPr>
            <w:b/>
            <w:sz w:val="22"/>
            <w:szCs w:val="22"/>
          </w:rPr>
          <w:t xml:space="preserve"> správneho </w:t>
        </w:r>
      </w:ins>
      <w:del w:id="16" w:author="Autor">
        <w:r w:rsidR="00AB344D" w:rsidRPr="00601759" w:rsidDel="00601759">
          <w:rPr>
            <w:b/>
            <w:sz w:val="22"/>
            <w:szCs w:val="22"/>
          </w:rPr>
          <w:delText xml:space="preserve"> riadneho </w:delText>
        </w:r>
      </w:del>
      <w:r w:rsidR="00AB344D" w:rsidRPr="00601759">
        <w:rPr>
          <w:b/>
          <w:sz w:val="22"/>
          <w:szCs w:val="22"/>
        </w:rPr>
        <w:t xml:space="preserve">finančného </w:t>
      </w:r>
      <w:ins w:id="17" w:author="Autor">
        <w:r w:rsidR="00601759" w:rsidRPr="00601759">
          <w:rPr>
            <w:b/>
            <w:sz w:val="22"/>
            <w:szCs w:val="22"/>
          </w:rPr>
          <w:t>riadenia</w:t>
        </w:r>
      </w:ins>
      <w:del w:id="18" w:author="Autor">
        <w:r w:rsidR="00AB344D" w:rsidRPr="00601759" w:rsidDel="00601759">
          <w:rPr>
            <w:b/>
            <w:sz w:val="22"/>
            <w:szCs w:val="22"/>
          </w:rPr>
          <w:delText>hospodárenia</w:delText>
        </w:r>
      </w:del>
      <w:r w:rsidR="00AB344D" w:rsidRPr="00601759">
        <w:rPr>
          <w:sz w:val="22"/>
          <w:szCs w:val="22"/>
        </w:rPr>
        <w:t xml:space="preserve"> </w:t>
      </w:r>
      <w:r w:rsidR="007E0298" w:rsidRPr="00601759">
        <w:rPr>
          <w:sz w:val="22"/>
          <w:szCs w:val="22"/>
        </w:rPr>
        <w:t>podľa</w:t>
      </w:r>
      <w:r w:rsidR="00AB344D" w:rsidRPr="00DD4276">
        <w:rPr>
          <w:sz w:val="22"/>
          <w:szCs w:val="22"/>
        </w:rPr>
        <w:t xml:space="preserve"> čl</w:t>
      </w:r>
      <w:r w:rsidR="004B000B" w:rsidRPr="00DD4276">
        <w:rPr>
          <w:sz w:val="22"/>
          <w:szCs w:val="22"/>
        </w:rPr>
        <w:t>ánku</w:t>
      </w:r>
      <w:r w:rsidR="00AB344D" w:rsidRPr="00DD4276">
        <w:rPr>
          <w:sz w:val="22"/>
          <w:szCs w:val="22"/>
        </w:rPr>
        <w:t xml:space="preserve"> </w:t>
      </w:r>
      <w:r w:rsidR="00ED649E" w:rsidRPr="00DD4276">
        <w:rPr>
          <w:sz w:val="22"/>
          <w:szCs w:val="22"/>
        </w:rPr>
        <w:t xml:space="preserve">33 </w:t>
      </w:r>
      <w:r w:rsidR="00AB344D" w:rsidRPr="00DD4276">
        <w:rPr>
          <w:sz w:val="22"/>
          <w:szCs w:val="22"/>
        </w:rPr>
        <w:t xml:space="preserve">Nariadenia </w:t>
      </w:r>
      <w:r w:rsidR="00ED649E" w:rsidRPr="00DD4276">
        <w:rPr>
          <w:sz w:val="22"/>
          <w:szCs w:val="22"/>
        </w:rPr>
        <w:t>2018/1046</w:t>
      </w:r>
      <w:r w:rsidR="00EC5152" w:rsidRPr="00DD4276">
        <w:rPr>
          <w:sz w:val="22"/>
          <w:szCs w:val="22"/>
        </w:rPr>
        <w:t xml:space="preserve"> a</w:t>
      </w:r>
      <w:r w:rsidR="00605841" w:rsidRPr="00DD4276">
        <w:rPr>
          <w:sz w:val="22"/>
          <w:szCs w:val="22"/>
        </w:rPr>
        <w:t> pri splnení povinností a pravidiel vyplývajúcich z Právnych aktov EÚ</w:t>
      </w:r>
      <w:r w:rsidR="00D40090" w:rsidRPr="00DD4276">
        <w:rPr>
          <w:sz w:val="22"/>
          <w:szCs w:val="22"/>
        </w:rPr>
        <w:t xml:space="preserve"> týkajúcich sa nakladani</w:t>
      </w:r>
      <w:r w:rsidR="0021294E" w:rsidRPr="00DD4276">
        <w:rPr>
          <w:sz w:val="22"/>
          <w:szCs w:val="22"/>
        </w:rPr>
        <w:t>a</w:t>
      </w:r>
      <w:r w:rsidR="00D40090" w:rsidRPr="00DD4276">
        <w:rPr>
          <w:sz w:val="22"/>
          <w:szCs w:val="22"/>
        </w:rPr>
        <w:t xml:space="preserve"> s finančnými prostriedkami </w:t>
      </w:r>
      <w:r w:rsidR="00AD6E97" w:rsidRPr="00DD4276">
        <w:rPr>
          <w:sz w:val="22"/>
          <w:szCs w:val="22"/>
        </w:rPr>
        <w:t>EÚ v rámci zdieľaného typu hospodárenia</w:t>
      </w:r>
      <w:r w:rsidR="00DA0071" w:rsidRPr="00DD4276">
        <w:rPr>
          <w:sz w:val="22"/>
          <w:szCs w:val="22"/>
        </w:rPr>
        <w:t xml:space="preserve">, </w:t>
      </w:r>
      <w:r w:rsidR="0021294E" w:rsidRPr="00DD4276">
        <w:rPr>
          <w:sz w:val="22"/>
          <w:szCs w:val="22"/>
        </w:rPr>
        <w:t>a</w:t>
      </w:r>
    </w:p>
    <w:p w14:paraId="03A050A0" w14:textId="77777777" w:rsidR="00DA0071" w:rsidRDefault="00BC1AFE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v súlade </w:t>
      </w:r>
      <w:r w:rsidR="00DA0071" w:rsidRPr="00F304D0">
        <w:rPr>
          <w:b/>
          <w:sz w:val="22"/>
          <w:szCs w:val="22"/>
        </w:rPr>
        <w:t>s </w:t>
      </w:r>
      <w:r w:rsidR="00AB344D" w:rsidRPr="00F304D0">
        <w:rPr>
          <w:b/>
          <w:sz w:val="22"/>
          <w:szCs w:val="22"/>
        </w:rPr>
        <w:t>pravidlami rozpočtového hospodárenia s verejnými pros</w:t>
      </w:r>
      <w:r w:rsidR="002651F5" w:rsidRPr="00F304D0">
        <w:rPr>
          <w:b/>
          <w:sz w:val="22"/>
          <w:szCs w:val="22"/>
        </w:rPr>
        <w:t>triedkami</w:t>
      </w:r>
      <w:r w:rsidR="002651F5" w:rsidRPr="00DD4276">
        <w:rPr>
          <w:sz w:val="22"/>
          <w:szCs w:val="22"/>
        </w:rPr>
        <w:t xml:space="preserve"> </w:t>
      </w:r>
      <w:r w:rsidR="00674040">
        <w:rPr>
          <w:sz w:val="22"/>
          <w:szCs w:val="22"/>
        </w:rPr>
        <w:t>určenými v</w:t>
      </w:r>
      <w:r w:rsidR="009D3F15">
        <w:rPr>
          <w:sz w:val="22"/>
          <w:szCs w:val="22"/>
        </w:rPr>
        <w:t> </w:t>
      </w:r>
      <w:r w:rsidR="002651F5" w:rsidRPr="00DD4276">
        <w:rPr>
          <w:sz w:val="22"/>
          <w:szCs w:val="22"/>
        </w:rPr>
        <w:t>z</w:t>
      </w:r>
      <w:r w:rsidR="009D3F15">
        <w:rPr>
          <w:sz w:val="22"/>
          <w:szCs w:val="22"/>
        </w:rPr>
        <w:t xml:space="preserve">ákone </w:t>
      </w:r>
      <w:r w:rsidR="00AB344D" w:rsidRPr="00DD4276">
        <w:rPr>
          <w:sz w:val="22"/>
          <w:szCs w:val="22"/>
        </w:rPr>
        <w:t>o rozpočtových pravidlách</w:t>
      </w:r>
      <w:r w:rsidR="00DA0071" w:rsidRPr="00DD4276">
        <w:rPr>
          <w:sz w:val="22"/>
          <w:szCs w:val="22"/>
        </w:rPr>
        <w:t xml:space="preserve">.  </w:t>
      </w:r>
    </w:p>
    <w:p w14:paraId="3841B06A" w14:textId="1CBEAB63" w:rsidR="00923291" w:rsidRDefault="00923291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923291">
        <w:rPr>
          <w:sz w:val="22"/>
          <w:szCs w:val="22"/>
        </w:rPr>
        <w:t xml:space="preserve">Prijímateľ si je vedomý, že </w:t>
      </w:r>
      <w:r w:rsidRPr="006A2815">
        <w:rPr>
          <w:sz w:val="22"/>
          <w:szCs w:val="22"/>
        </w:rPr>
        <w:t xml:space="preserve">dohodnutý NFP mu bude poskytnutý iba vtedy, ak bude preukázaná jeho potreba </w:t>
      </w:r>
      <w:r w:rsidR="002D7943">
        <w:rPr>
          <w:sz w:val="22"/>
          <w:szCs w:val="22"/>
        </w:rPr>
        <w:t xml:space="preserve">pre </w:t>
      </w:r>
      <w:r w:rsidRPr="006A2815">
        <w:rPr>
          <w:sz w:val="22"/>
          <w:szCs w:val="22"/>
        </w:rPr>
        <w:t xml:space="preserve">dosiahnutie cieľa Projektu podľa </w:t>
      </w:r>
      <w:del w:id="19" w:author="Autor">
        <w:r w:rsidRPr="006A2815" w:rsidDel="00B4511B">
          <w:rPr>
            <w:sz w:val="22"/>
            <w:szCs w:val="22"/>
          </w:rPr>
          <w:delText xml:space="preserve">čl. 2 </w:delText>
        </w:r>
      </w:del>
      <w:r w:rsidRPr="006A2815">
        <w:rPr>
          <w:sz w:val="22"/>
          <w:szCs w:val="22"/>
        </w:rPr>
        <w:t>ods. 2.2 t</w:t>
      </w:r>
      <w:ins w:id="20" w:author="Autor">
        <w:r w:rsidR="00B4511B">
          <w:rPr>
            <w:sz w:val="22"/>
            <w:szCs w:val="22"/>
          </w:rPr>
          <w:t>ohto článku</w:t>
        </w:r>
      </w:ins>
      <w:del w:id="21" w:author="Autor">
        <w:r w:rsidRPr="006A2815" w:rsidDel="00B4511B">
          <w:rPr>
            <w:sz w:val="22"/>
            <w:szCs w:val="22"/>
          </w:rPr>
          <w:delText>ejto zmluvy</w:delText>
        </w:r>
      </w:del>
      <w:r w:rsidRPr="006A2815">
        <w:rPr>
          <w:sz w:val="22"/>
          <w:szCs w:val="22"/>
        </w:rPr>
        <w:t xml:space="preserve">, čo znamená, že </w:t>
      </w:r>
      <w:r w:rsidRPr="00F304D0">
        <w:rPr>
          <w:b/>
          <w:sz w:val="22"/>
          <w:szCs w:val="22"/>
        </w:rPr>
        <w:t>musí byť zjavná spojitosť medzi poskytovaným NFP a Oprávnenými výdavkami Projektu</w:t>
      </w:r>
      <w:r w:rsidRPr="00923291">
        <w:rPr>
          <w:sz w:val="22"/>
          <w:szCs w:val="22"/>
        </w:rPr>
        <w:t>.</w:t>
      </w:r>
    </w:p>
    <w:p w14:paraId="4B19A561" w14:textId="77777777" w:rsidR="0059080B" w:rsidRDefault="00CB79C8" w:rsidP="00F304D0">
      <w:pPr>
        <w:tabs>
          <w:tab w:val="left" w:pos="567"/>
        </w:tabs>
        <w:spacing w:before="240" w:line="259" w:lineRule="auto"/>
        <w:ind w:left="426"/>
        <w:jc w:val="both"/>
        <w:rPr>
          <w:sz w:val="22"/>
          <w:szCs w:val="22"/>
        </w:rPr>
      </w:pPr>
      <w:r w:rsidRPr="006219FB">
        <w:rPr>
          <w:sz w:val="22"/>
          <w:szCs w:val="22"/>
        </w:rPr>
        <w:t>Poskytovateľ je oprávnený prijať</w:t>
      </w:r>
      <w:r w:rsidRPr="00F304D0">
        <w:rPr>
          <w:b/>
          <w:sz w:val="22"/>
          <w:szCs w:val="22"/>
        </w:rPr>
        <w:t xml:space="preserve"> osobitné pravidlá a postupy na preverovanie splnenia podmienok podľa písmen a) a b) </w:t>
      </w:r>
      <w:r w:rsidRPr="00CB79C8">
        <w:rPr>
          <w:sz w:val="22"/>
          <w:szCs w:val="22"/>
        </w:rPr>
        <w:t xml:space="preserve">tohto odseku </w:t>
      </w:r>
      <w:r w:rsidRPr="00F304D0">
        <w:rPr>
          <w:b/>
          <w:sz w:val="22"/>
          <w:szCs w:val="22"/>
        </w:rPr>
        <w:t>vo vzťahu k výdavkom Projektu</w:t>
      </w:r>
      <w:r w:rsidRPr="00CB79C8">
        <w:rPr>
          <w:sz w:val="22"/>
          <w:szCs w:val="22"/>
        </w:rPr>
        <w:t xml:space="preserve"> a včleniť ich do jednotlivých úkonov, ktoré Poskytovateľ vykonáva v súvislosti s Projektom počas </w:t>
      </w:r>
      <w:r w:rsidR="00BB4DB6">
        <w:rPr>
          <w:sz w:val="22"/>
          <w:szCs w:val="22"/>
        </w:rPr>
        <w:t>trvania</w:t>
      </w:r>
      <w:r w:rsidRPr="00CB79C8">
        <w:rPr>
          <w:sz w:val="22"/>
          <w:szCs w:val="22"/>
        </w:rPr>
        <w:t xml:space="preserve"> Zmluvy o poskytnutí NFP (napríklad v súvislosti s kontrolou VO, s kontrolou Žiadosti o platbu vykonávanou formou finančnej kontroly, ako aj v rámci výkonu inej kontroly)</w:t>
      </w:r>
      <w:r w:rsidR="00BB4DB6">
        <w:rPr>
          <w:sz w:val="22"/>
          <w:szCs w:val="22"/>
        </w:rPr>
        <w:t xml:space="preserve"> a/alebo do Právnych dokumentov. </w:t>
      </w:r>
      <w:r w:rsidRPr="00CB79C8">
        <w:rPr>
          <w:sz w:val="22"/>
          <w:szCs w:val="22"/>
        </w:rPr>
        <w:t xml:space="preserve">Ak Prijímateľ poruší zásadu alebo pravidlá podľa písmen a) a b) tohto odseku, je povinný vrátiť NFP alebo jeho časť </w:t>
      </w:r>
      <w:r w:rsidR="00825B9A" w:rsidRPr="00EA5E72">
        <w:rPr>
          <w:sz w:val="22"/>
          <w:szCs w:val="22"/>
        </w:rPr>
        <w:t>podľa čl. 18 VZP</w:t>
      </w:r>
      <w:r w:rsidRPr="00CB79C8">
        <w:rPr>
          <w:sz w:val="22"/>
          <w:szCs w:val="22"/>
        </w:rPr>
        <w:t>.</w:t>
      </w:r>
    </w:p>
    <w:p w14:paraId="31EA5008" w14:textId="77777777" w:rsidR="00B641B3" w:rsidRPr="00A14091" w:rsidRDefault="00F95697" w:rsidP="00F304D0">
      <w:pPr>
        <w:tabs>
          <w:tab w:val="left" w:pos="284"/>
        </w:tabs>
        <w:spacing w:before="240" w:line="259" w:lineRule="auto"/>
        <w:ind w:left="426" w:hanging="426"/>
        <w:jc w:val="both"/>
        <w:rPr>
          <w:sz w:val="22"/>
          <w:szCs w:val="22"/>
        </w:rPr>
      </w:pPr>
      <w:commentRangeStart w:id="22"/>
      <w:r w:rsidRPr="00DD4276">
        <w:rPr>
          <w:sz w:val="22"/>
          <w:szCs w:val="22"/>
        </w:rPr>
        <w:t xml:space="preserve">2.7 </w:t>
      </w:r>
      <w:r w:rsidRPr="00DD4276">
        <w:rPr>
          <w:sz w:val="22"/>
          <w:szCs w:val="22"/>
        </w:rPr>
        <w:tab/>
      </w:r>
      <w:r w:rsidR="00C17248" w:rsidRPr="00F304D0">
        <w:rPr>
          <w:b/>
          <w:bCs/>
          <w:sz w:val="22"/>
          <w:szCs w:val="22"/>
        </w:rPr>
        <w:t>Prijímateľ je povinný zdržať sa vykonania akéhokoľvek úkonu</w:t>
      </w:r>
      <w:r w:rsidR="00C17248" w:rsidRPr="00DD4276">
        <w:rPr>
          <w:sz w:val="22"/>
          <w:szCs w:val="22"/>
        </w:rPr>
        <w:t xml:space="preserve">, vrátane vstupu do záväzkovo-právneho vzťahu s treťou osobou, </w:t>
      </w:r>
      <w:r w:rsidR="00C17248" w:rsidRPr="00F304D0">
        <w:rPr>
          <w:b/>
          <w:bCs/>
          <w:sz w:val="22"/>
          <w:szCs w:val="22"/>
        </w:rPr>
        <w:t xml:space="preserve">ktorým by došlo k porušeniu článku 107 Zmluvy o fungovaní </w:t>
      </w:r>
      <w:r w:rsidR="00C17248" w:rsidRPr="00F304D0">
        <w:rPr>
          <w:b/>
          <w:bCs/>
          <w:sz w:val="22"/>
          <w:szCs w:val="22"/>
        </w:rPr>
        <w:lastRenderedPageBreak/>
        <w:t>EÚ</w:t>
      </w:r>
      <w:r w:rsidR="00C17248" w:rsidRPr="0059080B">
        <w:rPr>
          <w:sz w:val="22"/>
          <w:szCs w:val="22"/>
        </w:rPr>
        <w:t xml:space="preserve"> </w:t>
      </w:r>
      <w:r w:rsidR="00711DED" w:rsidRPr="0059080B">
        <w:rPr>
          <w:sz w:val="22"/>
          <w:szCs w:val="22"/>
        </w:rPr>
        <w:t>v súvislosti s Projektom</w:t>
      </w:r>
      <w:r w:rsidR="00711DED" w:rsidRPr="00DD4276">
        <w:rPr>
          <w:sz w:val="22"/>
          <w:szCs w:val="22"/>
        </w:rPr>
        <w:t xml:space="preserve"> </w:t>
      </w:r>
      <w:r w:rsidR="00C17248" w:rsidRPr="00DD4276">
        <w:rPr>
          <w:sz w:val="22"/>
          <w:szCs w:val="22"/>
        </w:rPr>
        <w:t>s ohľadom na skutočnosť, že poskytnut</w:t>
      </w:r>
      <w:r w:rsidR="0021294E" w:rsidRPr="00DD4276">
        <w:rPr>
          <w:sz w:val="22"/>
          <w:szCs w:val="22"/>
        </w:rPr>
        <w:t>ý</w:t>
      </w:r>
      <w:r w:rsidR="00C17248" w:rsidRPr="00DD4276">
        <w:rPr>
          <w:sz w:val="22"/>
          <w:szCs w:val="22"/>
        </w:rPr>
        <w:t xml:space="preserve"> NFP je príspevkom z verejných zdrojov. </w:t>
      </w:r>
      <w:commentRangeEnd w:id="22"/>
      <w:r w:rsidR="006A2815">
        <w:rPr>
          <w:rStyle w:val="Odkaznakomentr"/>
        </w:rPr>
        <w:commentReference w:id="22"/>
      </w:r>
    </w:p>
    <w:p w14:paraId="050D1BED" w14:textId="55085258" w:rsidR="00CF30F4" w:rsidRDefault="00583B52" w:rsidP="00F304D0">
      <w:pPr>
        <w:tabs>
          <w:tab w:val="left" w:pos="284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0E2848">
        <w:rPr>
          <w:sz w:val="22"/>
          <w:szCs w:val="22"/>
        </w:rPr>
        <w:t>2.</w:t>
      </w:r>
      <w:r w:rsidR="0059080B">
        <w:rPr>
          <w:sz w:val="22"/>
          <w:szCs w:val="22"/>
        </w:rPr>
        <w:t>8</w:t>
      </w:r>
      <w:r w:rsidR="000E2848" w:rsidRPr="001222CF">
        <w:rPr>
          <w:sz w:val="22"/>
          <w:szCs w:val="22"/>
        </w:rPr>
        <w:t xml:space="preserve">  </w:t>
      </w:r>
      <w:r w:rsidR="00B641B3" w:rsidRPr="001222CF">
        <w:rPr>
          <w:sz w:val="22"/>
          <w:szCs w:val="22"/>
        </w:rPr>
        <w:t>Poskytovateľ sa zaväzuje využívať</w:t>
      </w:r>
      <w:r w:rsidR="00B641B3" w:rsidRPr="00F304D0">
        <w:rPr>
          <w:b/>
          <w:sz w:val="22"/>
          <w:szCs w:val="22"/>
        </w:rPr>
        <w:t xml:space="preserve"> dokumenty</w:t>
      </w:r>
      <w:r w:rsidR="00513055" w:rsidRPr="00F304D0">
        <w:rPr>
          <w:b/>
          <w:sz w:val="22"/>
          <w:szCs w:val="22"/>
        </w:rPr>
        <w:t xml:space="preserve"> a informácie</w:t>
      </w:r>
      <w:r w:rsidR="00B641B3" w:rsidRPr="00F304D0">
        <w:rPr>
          <w:b/>
          <w:sz w:val="22"/>
          <w:szCs w:val="22"/>
        </w:rPr>
        <w:t xml:space="preserve"> súvisiace s Projektom</w:t>
      </w:r>
      <w:r w:rsidR="00B641B3" w:rsidRPr="00A14091">
        <w:rPr>
          <w:sz w:val="22"/>
          <w:szCs w:val="22"/>
        </w:rPr>
        <w:t xml:space="preserve"> </w:t>
      </w:r>
      <w:r w:rsidR="00B641B3" w:rsidRPr="006219FB">
        <w:rPr>
          <w:sz w:val="22"/>
          <w:szCs w:val="22"/>
        </w:rPr>
        <w:t xml:space="preserve">výlučne osobami zapojenými </w:t>
      </w:r>
      <w:r w:rsidR="000E4CCE" w:rsidRPr="006219FB">
        <w:rPr>
          <w:sz w:val="22"/>
          <w:szCs w:val="22"/>
        </w:rPr>
        <w:t xml:space="preserve">najmä </w:t>
      </w:r>
      <w:r w:rsidR="00B641B3" w:rsidRPr="006219FB">
        <w:rPr>
          <w:sz w:val="22"/>
          <w:szCs w:val="22"/>
        </w:rPr>
        <w:t>do procesu registrácie, hodnotenia</w:t>
      </w:r>
      <w:r w:rsidR="00120997">
        <w:rPr>
          <w:sz w:val="22"/>
          <w:szCs w:val="22"/>
        </w:rPr>
        <w:t>/odborného posúdenia</w:t>
      </w:r>
      <w:r w:rsidR="00B641B3" w:rsidRPr="006219FB">
        <w:rPr>
          <w:sz w:val="22"/>
          <w:szCs w:val="22"/>
        </w:rPr>
        <w:t>, riadenia, monitorovania</w:t>
      </w:r>
      <w:r w:rsidR="004802A8" w:rsidRPr="001222CF">
        <w:rPr>
          <w:sz w:val="22"/>
          <w:szCs w:val="22"/>
        </w:rPr>
        <w:t xml:space="preserve">, </w:t>
      </w:r>
      <w:r w:rsidR="00B641B3" w:rsidRPr="001222CF">
        <w:rPr>
          <w:sz w:val="22"/>
          <w:szCs w:val="22"/>
        </w:rPr>
        <w:t xml:space="preserve"> kontroly </w:t>
      </w:r>
      <w:r w:rsidR="00FF036C" w:rsidRPr="001222CF">
        <w:rPr>
          <w:sz w:val="22"/>
          <w:szCs w:val="22"/>
        </w:rPr>
        <w:t xml:space="preserve">a auditu </w:t>
      </w:r>
      <w:r w:rsidR="00B641B3" w:rsidRPr="001222CF">
        <w:rPr>
          <w:sz w:val="22"/>
          <w:szCs w:val="22"/>
        </w:rPr>
        <w:t xml:space="preserve">Projektu </w:t>
      </w:r>
      <w:r w:rsidR="002E1002" w:rsidRPr="001222CF">
        <w:rPr>
          <w:sz w:val="22"/>
          <w:szCs w:val="22"/>
        </w:rPr>
        <w:t xml:space="preserve">alebo ich zmluvnými partnermi alebo </w:t>
      </w:r>
      <w:r w:rsidR="00513055" w:rsidRPr="001222CF">
        <w:rPr>
          <w:sz w:val="22"/>
          <w:szCs w:val="22"/>
        </w:rPr>
        <w:t>svojimi</w:t>
      </w:r>
      <w:r w:rsidR="00513055">
        <w:rPr>
          <w:sz w:val="22"/>
          <w:szCs w:val="22"/>
        </w:rPr>
        <w:t xml:space="preserve"> </w:t>
      </w:r>
      <w:r w:rsidR="00B641B3" w:rsidRPr="00A14091">
        <w:rPr>
          <w:sz w:val="22"/>
          <w:szCs w:val="22"/>
        </w:rPr>
        <w:t>zmluvnými partnermi, ktorí sú viazaní záväzkom mlčanlivosti</w:t>
      </w:r>
      <w:r w:rsidR="002E1002">
        <w:rPr>
          <w:sz w:val="22"/>
          <w:szCs w:val="22"/>
        </w:rPr>
        <w:t xml:space="preserve">. Tým </w:t>
      </w:r>
      <w:r w:rsidR="00986FF2" w:rsidRPr="00A14091">
        <w:rPr>
          <w:sz w:val="22"/>
          <w:szCs w:val="22"/>
        </w:rPr>
        <w:t xml:space="preserve"> nie sú dotknuté </w:t>
      </w:r>
      <w:r w:rsidR="00513055">
        <w:rPr>
          <w:sz w:val="22"/>
          <w:szCs w:val="22"/>
        </w:rPr>
        <w:t xml:space="preserve">právne </w:t>
      </w:r>
      <w:r w:rsidR="00513055" w:rsidRPr="00A14091">
        <w:rPr>
          <w:sz w:val="22"/>
          <w:szCs w:val="22"/>
        </w:rPr>
        <w:t xml:space="preserve"> </w:t>
      </w:r>
      <w:r w:rsidR="00986FF2" w:rsidRPr="00A14091">
        <w:rPr>
          <w:sz w:val="22"/>
          <w:szCs w:val="22"/>
        </w:rPr>
        <w:t>predpisy týkajúce sa poskytovania informácií povinn</w:t>
      </w:r>
      <w:r w:rsidR="007D050F" w:rsidRPr="00A14091">
        <w:rPr>
          <w:sz w:val="22"/>
          <w:szCs w:val="22"/>
        </w:rPr>
        <w:t>ou osobou</w:t>
      </w:r>
      <w:r w:rsidR="00BF4A01">
        <w:rPr>
          <w:sz w:val="22"/>
          <w:szCs w:val="22"/>
        </w:rPr>
        <w:t xml:space="preserve"> podľa zák</w:t>
      </w:r>
      <w:ins w:id="23" w:author="Autor">
        <w:r w:rsidR="006E7B17">
          <w:rPr>
            <w:sz w:val="22"/>
            <w:szCs w:val="22"/>
          </w:rPr>
          <w:t>ona</w:t>
        </w:r>
      </w:ins>
      <w:del w:id="24" w:author="Autor">
        <w:r w:rsidR="00CC4569" w:rsidDel="006E7B17">
          <w:rPr>
            <w:sz w:val="22"/>
            <w:szCs w:val="22"/>
          </w:rPr>
          <w:delText>.</w:delText>
        </w:r>
      </w:del>
      <w:r w:rsidR="00CC4569">
        <w:rPr>
          <w:sz w:val="22"/>
          <w:szCs w:val="22"/>
        </w:rPr>
        <w:t xml:space="preserve"> č. 211/2000 Z. z. </w:t>
      </w:r>
      <w:r w:rsidR="00CC4569" w:rsidRPr="00CC4569">
        <w:rPr>
          <w:sz w:val="22"/>
          <w:szCs w:val="22"/>
        </w:rPr>
        <w:t>o slobodnom prístupe k informáciám a o zmene a doplnení niektorých zákonov (zákon o slobode informácií)</w:t>
      </w:r>
      <w:ins w:id="25" w:author="Autor">
        <w:r w:rsidR="0063189F">
          <w:rPr>
            <w:sz w:val="22"/>
            <w:szCs w:val="22"/>
          </w:rPr>
          <w:t xml:space="preserve"> v znení neskorších predpisov</w:t>
        </w:r>
      </w:ins>
      <w:r w:rsidR="007D050F" w:rsidRPr="00A14091">
        <w:rPr>
          <w:sz w:val="22"/>
          <w:szCs w:val="22"/>
        </w:rPr>
        <w:t xml:space="preserve">. </w:t>
      </w:r>
      <w:r w:rsidR="00B641B3" w:rsidRPr="00A14091">
        <w:rPr>
          <w:sz w:val="22"/>
          <w:szCs w:val="22"/>
        </w:rPr>
        <w:t xml:space="preserve"> </w:t>
      </w:r>
      <w:r w:rsidR="00B5134F" w:rsidRPr="00A14091">
        <w:rPr>
          <w:sz w:val="22"/>
          <w:szCs w:val="22"/>
        </w:rPr>
        <w:t xml:space="preserve"> </w:t>
      </w:r>
    </w:p>
    <w:p w14:paraId="62F4FE7B" w14:textId="31132567" w:rsidR="002E625E" w:rsidRDefault="00E95528" w:rsidP="00333A1C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59080B">
        <w:rPr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A</w:t>
      </w:r>
      <w:r w:rsidR="00FE706F" w:rsidRPr="00F304D0">
        <w:rPr>
          <w:b/>
          <w:sz w:val="22"/>
          <w:szCs w:val="22"/>
        </w:rPr>
        <w:t>k je počas trvania Zmluvy o poskytnutí NFP Prijímateľovi na základe právoplatného rozsudku uložený trest</w:t>
      </w:r>
      <w:r w:rsidR="00FE706F" w:rsidRPr="00A14091">
        <w:rPr>
          <w:sz w:val="22"/>
          <w:szCs w:val="22"/>
        </w:rPr>
        <w:t xml:space="preserve"> zákazu prijímať dotácie alebo subvencie, trest zákazu prijímať pomoc a podporu poskytovanú z fondov Európskej únie</w:t>
      </w:r>
      <w:r w:rsidR="00FD27FA">
        <w:rPr>
          <w:sz w:val="22"/>
          <w:szCs w:val="22"/>
        </w:rPr>
        <w:t xml:space="preserve">, </w:t>
      </w:r>
      <w:r w:rsidR="003A6179" w:rsidRPr="00CF2A23">
        <w:rPr>
          <w:bCs/>
          <w:sz w:val="22"/>
          <w:szCs w:val="22"/>
        </w:rPr>
        <w:t>trest zákazu činnosti</w:t>
      </w:r>
      <w:r w:rsidR="00AD067E">
        <w:rPr>
          <w:bCs/>
          <w:sz w:val="22"/>
          <w:szCs w:val="22"/>
        </w:rPr>
        <w:t xml:space="preserve"> </w:t>
      </w:r>
      <w:r w:rsidR="006F38AE">
        <w:rPr>
          <w:bCs/>
          <w:sz w:val="22"/>
          <w:szCs w:val="22"/>
        </w:rPr>
        <w:t xml:space="preserve">spôsobujúci </w:t>
      </w:r>
      <w:r w:rsidR="003A6179" w:rsidRPr="00CF2A23">
        <w:rPr>
          <w:bCs/>
          <w:sz w:val="22"/>
          <w:szCs w:val="22"/>
        </w:rPr>
        <w:t>rozpor s podmienkami Výzvy</w:t>
      </w:r>
      <w:r w:rsidR="003A6179">
        <w:rPr>
          <w:b/>
          <w:sz w:val="22"/>
          <w:szCs w:val="22"/>
        </w:rPr>
        <w:t xml:space="preserve">, </w:t>
      </w:r>
      <w:r w:rsidR="00FE706F" w:rsidRPr="00A14091">
        <w:rPr>
          <w:sz w:val="22"/>
          <w:szCs w:val="22"/>
        </w:rPr>
        <w:t xml:space="preserve">alebo trest zákazu účasti vo verejnom </w:t>
      </w:r>
      <w:r w:rsidR="00FE706F" w:rsidRPr="006219FB">
        <w:rPr>
          <w:sz w:val="22"/>
          <w:szCs w:val="22"/>
        </w:rPr>
        <w:t>obstarávaní podľa § 1</w:t>
      </w:r>
      <w:ins w:id="26" w:author="Autor">
        <w:r w:rsidR="008706AA">
          <w:rPr>
            <w:sz w:val="22"/>
            <w:szCs w:val="22"/>
          </w:rPr>
          <w:t>6</w:t>
        </w:r>
      </w:ins>
      <w:del w:id="27" w:author="Autor">
        <w:r w:rsidR="00FE706F" w:rsidRPr="006219FB" w:rsidDel="008706AA">
          <w:rPr>
            <w:sz w:val="22"/>
            <w:szCs w:val="22"/>
          </w:rPr>
          <w:delText>7</w:delText>
        </w:r>
      </w:del>
      <w:r w:rsidR="00FE706F" w:rsidRPr="006219FB">
        <w:rPr>
          <w:sz w:val="22"/>
          <w:szCs w:val="22"/>
        </w:rPr>
        <w:t xml:space="preserve"> až 19 zák</w:t>
      </w:r>
      <w:ins w:id="28" w:author="Autor">
        <w:r w:rsidR="008706AA">
          <w:rPr>
            <w:sz w:val="22"/>
            <w:szCs w:val="22"/>
          </w:rPr>
          <w:t>ona</w:t>
        </w:r>
      </w:ins>
      <w:del w:id="29" w:author="Autor">
        <w:r w:rsidR="00FE706F" w:rsidRPr="006219FB" w:rsidDel="008706AA">
          <w:rPr>
            <w:sz w:val="22"/>
            <w:szCs w:val="22"/>
          </w:rPr>
          <w:delText>.</w:delText>
        </w:r>
      </w:del>
      <w:r w:rsidR="00FE706F" w:rsidRPr="006219FB">
        <w:rPr>
          <w:sz w:val="22"/>
          <w:szCs w:val="22"/>
        </w:rPr>
        <w:t xml:space="preserve"> č. 91/2016 Z. z. o trestnej zodpovednosti právnických osôb a zmene a doplnení niektorých zákonov v znení neskorších predpisov</w:t>
      </w:r>
      <w:r w:rsidR="000D7F74" w:rsidRPr="00993225">
        <w:rPr>
          <w:sz w:val="22"/>
          <w:szCs w:val="22"/>
        </w:rPr>
        <w:t>,</w:t>
      </w:r>
      <w:r w:rsidR="0034066C" w:rsidRPr="00993225">
        <w:rPr>
          <w:sz w:val="22"/>
          <w:szCs w:val="22"/>
        </w:rPr>
        <w:t xml:space="preserve"> Poskytovateľ má právo odstúpiť od </w:t>
      </w:r>
      <w:ins w:id="30" w:author="Autor">
        <w:r w:rsidR="004E1AF3">
          <w:rPr>
            <w:sz w:val="22"/>
            <w:szCs w:val="22"/>
          </w:rPr>
          <w:t>Z</w:t>
        </w:r>
      </w:ins>
      <w:del w:id="31" w:author="Autor">
        <w:r w:rsidR="0034066C" w:rsidRPr="00993225" w:rsidDel="004E1AF3">
          <w:rPr>
            <w:sz w:val="22"/>
            <w:szCs w:val="22"/>
          </w:rPr>
          <w:delText>z</w:delText>
        </w:r>
      </w:del>
      <w:r w:rsidR="0034066C" w:rsidRPr="00993225">
        <w:rPr>
          <w:sz w:val="22"/>
          <w:szCs w:val="22"/>
        </w:rPr>
        <w:t xml:space="preserve">mluvy </w:t>
      </w:r>
      <w:ins w:id="32" w:author="Autor">
        <w:r w:rsidR="004E1AF3">
          <w:rPr>
            <w:sz w:val="22"/>
            <w:szCs w:val="22"/>
          </w:rPr>
          <w:t xml:space="preserve">o poskytnutí NFP </w:t>
        </w:r>
      </w:ins>
      <w:r w:rsidR="0034066C" w:rsidRPr="00993225">
        <w:rPr>
          <w:sz w:val="22"/>
          <w:szCs w:val="22"/>
        </w:rPr>
        <w:t>podľa čl. 17 VZP</w:t>
      </w:r>
      <w:r w:rsidR="00333A1C" w:rsidRPr="00993225">
        <w:rPr>
          <w:sz w:val="22"/>
          <w:szCs w:val="22"/>
        </w:rPr>
        <w:t xml:space="preserve">. </w:t>
      </w:r>
      <w:r w:rsidR="00343ADF" w:rsidRPr="00993225">
        <w:rPr>
          <w:sz w:val="22"/>
          <w:szCs w:val="22"/>
        </w:rPr>
        <w:t>A</w:t>
      </w:r>
      <w:r w:rsidR="009C2E7D" w:rsidRPr="00993225">
        <w:rPr>
          <w:sz w:val="22"/>
          <w:szCs w:val="22"/>
        </w:rPr>
        <w:t xml:space="preserve">k v čase nadobudnutia právoplatnosti rozsudku podľa prvej vety už bol NFP alebo jeho časť Prijímateľovi vyplatený, Prijímateľ je povinný vrátiť NFP alebo jeho časť </w:t>
      </w:r>
      <w:r w:rsidR="00D805E0" w:rsidRPr="00993225">
        <w:rPr>
          <w:sz w:val="22"/>
          <w:szCs w:val="22"/>
        </w:rPr>
        <w:t>podľa</w:t>
      </w:r>
      <w:r w:rsidR="003D7E62" w:rsidRPr="00993225">
        <w:rPr>
          <w:sz w:val="22"/>
          <w:szCs w:val="22"/>
        </w:rPr>
        <w:t> </w:t>
      </w:r>
      <w:r w:rsidR="009C2E7D" w:rsidRPr="00993225">
        <w:rPr>
          <w:sz w:val="22"/>
          <w:szCs w:val="22"/>
        </w:rPr>
        <w:t>čl</w:t>
      </w:r>
      <w:r w:rsidR="003D7E62" w:rsidRPr="00993225">
        <w:rPr>
          <w:sz w:val="22"/>
          <w:szCs w:val="22"/>
        </w:rPr>
        <w:t>.</w:t>
      </w:r>
      <w:r w:rsidR="009C2E7D" w:rsidRPr="00993225">
        <w:rPr>
          <w:sz w:val="22"/>
          <w:szCs w:val="22"/>
        </w:rPr>
        <w:t xml:space="preserve"> </w:t>
      </w:r>
      <w:r w:rsidR="00EA5E72" w:rsidRPr="00993225">
        <w:rPr>
          <w:sz w:val="22"/>
          <w:szCs w:val="22"/>
        </w:rPr>
        <w:t>18</w:t>
      </w:r>
      <w:r w:rsidR="009C2E7D" w:rsidRPr="00993225">
        <w:rPr>
          <w:sz w:val="22"/>
          <w:szCs w:val="22"/>
        </w:rPr>
        <w:t xml:space="preserve"> VZP.</w:t>
      </w:r>
    </w:p>
    <w:p w14:paraId="6BD3950A" w14:textId="77777777" w:rsidR="00974A14" w:rsidRPr="000931B1" w:rsidRDefault="00143002" w:rsidP="00143002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59080B">
        <w:rPr>
          <w:sz w:val="22"/>
          <w:szCs w:val="22"/>
        </w:rPr>
        <w:t>10</w:t>
      </w:r>
      <w:r w:rsidRPr="000931B1"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NFP nemožno poskytnúť</w:t>
      </w:r>
      <w:r w:rsidRPr="006219FB">
        <w:rPr>
          <w:sz w:val="22"/>
          <w:szCs w:val="22"/>
        </w:rPr>
        <w:t xml:space="preserve"> Prijímateľovi, </w:t>
      </w:r>
      <w:r w:rsidR="000A31AA" w:rsidRPr="006219FB">
        <w:rPr>
          <w:sz w:val="22"/>
          <w:szCs w:val="22"/>
        </w:rPr>
        <w:t xml:space="preserve">ak je on, jeho </w:t>
      </w:r>
      <w:r w:rsidRPr="006219FB">
        <w:rPr>
          <w:sz w:val="22"/>
          <w:szCs w:val="22"/>
        </w:rPr>
        <w:t xml:space="preserve">štatutárny </w:t>
      </w:r>
      <w:r w:rsidRPr="000931B1">
        <w:rPr>
          <w:sz w:val="22"/>
          <w:szCs w:val="22"/>
        </w:rPr>
        <w:t xml:space="preserve">orgán/člen štatutárneho orgánu alebo  konečný užívateľ </w:t>
      </w:r>
      <w:r w:rsidRPr="008C7416">
        <w:rPr>
          <w:sz w:val="22"/>
          <w:szCs w:val="22"/>
        </w:rPr>
        <w:t>výhod</w:t>
      </w:r>
      <w:r w:rsidR="00377318" w:rsidRPr="008C7416">
        <w:rPr>
          <w:sz w:val="22"/>
          <w:szCs w:val="22"/>
        </w:rPr>
        <w:t xml:space="preserve"> Prijímateľa</w:t>
      </w:r>
      <w:r w:rsidRPr="008C7416">
        <w:rPr>
          <w:sz w:val="22"/>
          <w:szCs w:val="22"/>
        </w:rPr>
        <w:t xml:space="preserve"> subjekt</w:t>
      </w:r>
      <w:r w:rsidR="000A31AA" w:rsidRPr="008C7416">
        <w:rPr>
          <w:sz w:val="22"/>
          <w:szCs w:val="22"/>
        </w:rPr>
        <w:t>om</w:t>
      </w:r>
      <w:r w:rsidRPr="008C7416">
        <w:rPr>
          <w:sz w:val="22"/>
          <w:szCs w:val="22"/>
        </w:rPr>
        <w:t>, na ktorý sa vzťahujú medzinárodné sankcie, a to na základe príslušného právneho predpisu, ktorým bola voči danému subjektu stanovená medzinárodná sankcia, t. j. najmä na základe</w:t>
      </w:r>
      <w:r w:rsidR="00974A14" w:rsidRPr="000931B1">
        <w:rPr>
          <w:sz w:val="22"/>
          <w:szCs w:val="22"/>
        </w:rPr>
        <w:t>:</w:t>
      </w:r>
    </w:p>
    <w:p w14:paraId="2F09911A" w14:textId="77777777" w:rsidR="00974A14" w:rsidRPr="000931B1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0931B1">
        <w:rPr>
          <w:sz w:val="22"/>
          <w:szCs w:val="22"/>
        </w:rPr>
        <w:t>rozhodnutia Bezpečnostnej rady OSN,</w:t>
      </w:r>
      <w:r w:rsidR="00974A14" w:rsidRPr="000931B1">
        <w:rPr>
          <w:sz w:val="22"/>
          <w:szCs w:val="22"/>
        </w:rPr>
        <w:t xml:space="preserve"> alebo</w:t>
      </w:r>
    </w:p>
    <w:p w14:paraId="1D105EA6" w14:textId="77777777" w:rsidR="00974A14" w:rsidRPr="000931B1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0931B1">
        <w:rPr>
          <w:sz w:val="22"/>
          <w:szCs w:val="22"/>
        </w:rPr>
        <w:t>právne záväzného aktu EÚ – nariadenia Rady EÚ alebo</w:t>
      </w:r>
    </w:p>
    <w:p w14:paraId="180BD5BB" w14:textId="77777777" w:rsidR="00143002" w:rsidRPr="000931B1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0931B1">
        <w:rPr>
          <w:sz w:val="22"/>
          <w:szCs w:val="22"/>
        </w:rPr>
        <w:t>na základe právnych predpisov SR.</w:t>
      </w:r>
    </w:p>
    <w:p w14:paraId="19132F18" w14:textId="07A1B164" w:rsidR="00E855BB" w:rsidRPr="00B236C2" w:rsidRDefault="00E855BB" w:rsidP="00CF2A23">
      <w:pPr>
        <w:spacing w:before="120" w:after="120" w:line="264" w:lineRule="auto"/>
        <w:ind w:left="426"/>
        <w:jc w:val="both"/>
        <w:rPr>
          <w:sz w:val="22"/>
          <w:szCs w:val="22"/>
        </w:rPr>
      </w:pPr>
      <w:r w:rsidRPr="00E62825">
        <w:rPr>
          <w:sz w:val="22"/>
          <w:szCs w:val="22"/>
        </w:rPr>
        <w:t xml:space="preserve">Ak Prijímateľ, jeho štatutárny orgán/člen štatutárneho orgánu alebo jeho konečný užívateľ výhod bude počas trvania tejto </w:t>
      </w:r>
      <w:ins w:id="33" w:author="Autor">
        <w:r w:rsidR="0018347F">
          <w:rPr>
            <w:sz w:val="22"/>
            <w:szCs w:val="22"/>
          </w:rPr>
          <w:t>Z</w:t>
        </w:r>
      </w:ins>
      <w:del w:id="34" w:author="Autor">
        <w:r w:rsidRPr="00E62825" w:rsidDel="0018347F">
          <w:rPr>
            <w:sz w:val="22"/>
            <w:szCs w:val="22"/>
          </w:rPr>
          <w:delText>z</w:delText>
        </w:r>
      </w:del>
      <w:r w:rsidRPr="00E62825">
        <w:rPr>
          <w:sz w:val="22"/>
          <w:szCs w:val="22"/>
        </w:rPr>
        <w:t xml:space="preserve">mluvy </w:t>
      </w:r>
      <w:ins w:id="35" w:author="Autor">
        <w:r w:rsidR="0018347F">
          <w:rPr>
            <w:sz w:val="22"/>
            <w:szCs w:val="22"/>
          </w:rPr>
          <w:t xml:space="preserve">o poskytnutí NFP </w:t>
        </w:r>
      </w:ins>
      <w:r w:rsidRPr="00E62825">
        <w:rPr>
          <w:sz w:val="22"/>
          <w:szCs w:val="22"/>
        </w:rPr>
        <w:t xml:space="preserve">zaradený na zoznam medzinárodných sankcií, je Prijímateľ povinný o tejto skutočnosti </w:t>
      </w:r>
      <w:r w:rsidR="003255E8" w:rsidRPr="00E62825">
        <w:rPr>
          <w:sz w:val="22"/>
          <w:szCs w:val="22"/>
        </w:rPr>
        <w:t>B</w:t>
      </w:r>
      <w:r w:rsidRPr="00E62825">
        <w:rPr>
          <w:sz w:val="22"/>
          <w:szCs w:val="22"/>
        </w:rPr>
        <w:t>ezodkladne informovať Poskytovateľa.</w:t>
      </w:r>
      <w:r w:rsidRPr="00B236C2">
        <w:rPr>
          <w:sz w:val="22"/>
          <w:szCs w:val="22"/>
        </w:rPr>
        <w:t xml:space="preserve"> </w:t>
      </w:r>
    </w:p>
    <w:p w14:paraId="10025C20" w14:textId="77777777" w:rsidR="00143002" w:rsidRPr="00B236C2" w:rsidRDefault="00143002" w:rsidP="00CF2A23">
      <w:pPr>
        <w:spacing w:line="264" w:lineRule="auto"/>
        <w:ind w:left="426"/>
        <w:jc w:val="both"/>
        <w:rPr>
          <w:sz w:val="22"/>
          <w:szCs w:val="22"/>
        </w:rPr>
      </w:pPr>
      <w:r w:rsidRPr="006219FB">
        <w:rPr>
          <w:sz w:val="22"/>
          <w:szCs w:val="22"/>
        </w:rPr>
        <w:t xml:space="preserve">Zaradenie </w:t>
      </w:r>
      <w:r w:rsidR="00961A2F" w:rsidRPr="006219FB">
        <w:rPr>
          <w:sz w:val="22"/>
          <w:szCs w:val="22"/>
        </w:rPr>
        <w:t>P</w:t>
      </w:r>
      <w:r w:rsidRPr="006219FB">
        <w:rPr>
          <w:sz w:val="22"/>
          <w:szCs w:val="22"/>
        </w:rPr>
        <w:t xml:space="preserve">rijímateľa, jeho štatutárneho orgánu/člena štatutárneho orgánu alebo konečného užívateľa výhod </w:t>
      </w:r>
      <w:r w:rsidR="00961A2F" w:rsidRPr="00E62825">
        <w:rPr>
          <w:sz w:val="22"/>
          <w:szCs w:val="22"/>
        </w:rPr>
        <w:t>P</w:t>
      </w:r>
      <w:r w:rsidRPr="00E62825">
        <w:rPr>
          <w:sz w:val="22"/>
          <w:szCs w:val="22"/>
        </w:rPr>
        <w:t xml:space="preserve">rijímateľa na zoznam medzinárodných sankcií podľa prvej vety je </w:t>
      </w:r>
      <w:r w:rsidR="004670C3" w:rsidRPr="00D61C1E">
        <w:rPr>
          <w:sz w:val="22"/>
          <w:szCs w:val="22"/>
        </w:rPr>
        <w:t>skutočnosťou</w:t>
      </w:r>
      <w:r w:rsidRPr="00E62825">
        <w:rPr>
          <w:sz w:val="22"/>
          <w:szCs w:val="22"/>
        </w:rPr>
        <w:t>, v dôsledku ktor</w:t>
      </w:r>
      <w:r w:rsidR="004670C3" w:rsidRPr="00E62825">
        <w:rPr>
          <w:sz w:val="22"/>
          <w:szCs w:val="22"/>
        </w:rPr>
        <w:t>ej</w:t>
      </w:r>
      <w:r w:rsidR="00570ADF" w:rsidRPr="00E62825">
        <w:rPr>
          <w:sz w:val="22"/>
          <w:szCs w:val="22"/>
        </w:rPr>
        <w:t xml:space="preserve"> </w:t>
      </w:r>
      <w:r w:rsidR="004670C3" w:rsidRPr="00E62825">
        <w:rPr>
          <w:sz w:val="22"/>
          <w:szCs w:val="22"/>
        </w:rPr>
        <w:t>je Poskytovateľ oprávnený odstúpiť od Zmluvy o poskytnutí NF</w:t>
      </w:r>
      <w:r w:rsidR="00570ADF" w:rsidRPr="00E62825">
        <w:rPr>
          <w:sz w:val="22"/>
          <w:szCs w:val="22"/>
        </w:rPr>
        <w:t xml:space="preserve">P </w:t>
      </w:r>
      <w:r w:rsidR="003473FA" w:rsidRPr="00E62825">
        <w:rPr>
          <w:sz w:val="22"/>
          <w:szCs w:val="22"/>
        </w:rPr>
        <w:t xml:space="preserve">podľa čl. 17 VZP </w:t>
      </w:r>
      <w:r w:rsidR="00570ADF" w:rsidRPr="00E62825">
        <w:rPr>
          <w:sz w:val="22"/>
          <w:szCs w:val="22"/>
        </w:rPr>
        <w:t xml:space="preserve">a </w:t>
      </w:r>
      <w:r w:rsidRPr="00E62825">
        <w:rPr>
          <w:sz w:val="22"/>
          <w:szCs w:val="22"/>
        </w:rPr>
        <w:t xml:space="preserve">Prijímateľ </w:t>
      </w:r>
      <w:r w:rsidR="00570ADF" w:rsidRPr="00E62825">
        <w:rPr>
          <w:sz w:val="22"/>
          <w:szCs w:val="22"/>
        </w:rPr>
        <w:t xml:space="preserve">je </w:t>
      </w:r>
      <w:r w:rsidRPr="00E62825">
        <w:rPr>
          <w:sz w:val="22"/>
          <w:szCs w:val="22"/>
        </w:rPr>
        <w:t>povinný vrátiť NFP podľa čl. 18 VZP.</w:t>
      </w:r>
    </w:p>
    <w:p w14:paraId="4594F823" w14:textId="77777777" w:rsidR="00696212" w:rsidRPr="00D61C1E" w:rsidRDefault="00C8126D" w:rsidP="00AF10E5">
      <w:pPr>
        <w:pStyle w:val="Nadpis3"/>
      </w:pPr>
      <w:r w:rsidRPr="00D61C1E">
        <w:t>VÝDAVKY PROJEKTU A NFP</w:t>
      </w:r>
    </w:p>
    <w:p w14:paraId="7F003F9C" w14:textId="35E5B86E" w:rsidR="00822E12" w:rsidRPr="005F0340" w:rsidRDefault="00C6472C" w:rsidP="00C6472C">
      <w:pPr>
        <w:spacing w:before="120" w:line="259" w:lineRule="auto"/>
        <w:ind w:left="426" w:hanging="426"/>
        <w:jc w:val="both"/>
        <w:rPr>
          <w:ins w:id="36" w:author="Autor"/>
          <w:rFonts w:eastAsia="SimSun"/>
          <w:sz w:val="22"/>
          <w:szCs w:val="22"/>
          <w:lang w:eastAsia="en-US"/>
        </w:rPr>
      </w:pPr>
      <w:r w:rsidRPr="00D61C1E">
        <w:rPr>
          <w:sz w:val="22"/>
          <w:szCs w:val="22"/>
        </w:rPr>
        <w:t xml:space="preserve">3.1 </w:t>
      </w:r>
      <w:r w:rsidR="00822E12" w:rsidRPr="00D61C1E">
        <w:rPr>
          <w:sz w:val="22"/>
          <w:szCs w:val="22"/>
        </w:rPr>
        <w:t>Zmluvné strany sa dohodli, že</w:t>
      </w:r>
      <w:r w:rsidR="008836D8" w:rsidRPr="00D61C1E">
        <w:rPr>
          <w:sz w:val="22"/>
          <w:szCs w:val="22"/>
        </w:rPr>
        <w:t xml:space="preserve"> </w:t>
      </w:r>
      <w:r w:rsidR="008836D8" w:rsidRPr="00F304D0">
        <w:rPr>
          <w:b/>
          <w:sz w:val="22"/>
          <w:szCs w:val="22"/>
        </w:rPr>
        <w:t>Poskytovateľ poskytne Prijímateľovi NFP</w:t>
      </w:r>
      <w:r w:rsidR="008836D8" w:rsidRPr="00D61C1E">
        <w:rPr>
          <w:sz w:val="22"/>
          <w:szCs w:val="22"/>
        </w:rPr>
        <w:t xml:space="preserve"> </w:t>
      </w:r>
      <w:r w:rsidR="000C4905" w:rsidRPr="00D61C1E">
        <w:rPr>
          <w:sz w:val="22"/>
          <w:szCs w:val="22"/>
        </w:rPr>
        <w:t xml:space="preserve">najviac </w:t>
      </w:r>
      <w:r w:rsidR="008836D8" w:rsidRPr="00D61C1E">
        <w:rPr>
          <w:sz w:val="22"/>
          <w:szCs w:val="22"/>
        </w:rPr>
        <w:t xml:space="preserve">vo výške uvedenej </w:t>
      </w:r>
      <w:r w:rsidR="008836D8" w:rsidRPr="00B027E9">
        <w:rPr>
          <w:sz w:val="22"/>
          <w:szCs w:val="22"/>
        </w:rPr>
        <w:t>v </w:t>
      </w:r>
      <w:r w:rsidR="00EA5E72" w:rsidRPr="00B027E9">
        <w:rPr>
          <w:sz w:val="22"/>
          <w:szCs w:val="22"/>
        </w:rPr>
        <w:t>P</w:t>
      </w:r>
      <w:r w:rsidR="00396A86">
        <w:rPr>
          <w:sz w:val="22"/>
          <w:szCs w:val="22"/>
        </w:rPr>
        <w:t xml:space="preserve">rílohe č. </w:t>
      </w:r>
      <w:r w:rsidR="009D3A62">
        <w:rPr>
          <w:sz w:val="22"/>
          <w:szCs w:val="22"/>
        </w:rPr>
        <w:t>2</w:t>
      </w:r>
      <w:r w:rsidR="008836D8" w:rsidRPr="00B027E9">
        <w:rPr>
          <w:sz w:val="22"/>
          <w:szCs w:val="22"/>
        </w:rPr>
        <w:t xml:space="preserve"> </w:t>
      </w:r>
      <w:r w:rsidR="005448E2" w:rsidRPr="00AA377F">
        <w:rPr>
          <w:sz w:val="22"/>
          <w:szCs w:val="22"/>
        </w:rPr>
        <w:t xml:space="preserve">Zmluvy o poskytnutí NFP. </w:t>
      </w:r>
      <w:r w:rsidR="004478DF" w:rsidRPr="00AA377F">
        <w:rPr>
          <w:sz w:val="22"/>
          <w:szCs w:val="22"/>
        </w:rPr>
        <w:t>Výška Celkových</w:t>
      </w:r>
      <w:r w:rsidR="008F674C" w:rsidRPr="00AA377F">
        <w:rPr>
          <w:sz w:val="22"/>
          <w:szCs w:val="22"/>
        </w:rPr>
        <w:t xml:space="preserve"> oprávnených výdavkov</w:t>
      </w:r>
      <w:r w:rsidR="00FE25F5" w:rsidRPr="00E31B7C">
        <w:rPr>
          <w:sz w:val="22"/>
          <w:szCs w:val="22"/>
        </w:rPr>
        <w:t xml:space="preserve"> na Realizáciu aktivít Projektu</w:t>
      </w:r>
      <w:r w:rsidR="008B60FB" w:rsidRPr="007239FC">
        <w:rPr>
          <w:sz w:val="22"/>
          <w:szCs w:val="22"/>
        </w:rPr>
        <w:t xml:space="preserve">, určenie </w:t>
      </w:r>
      <w:r w:rsidR="000C4905" w:rsidRPr="007239FC">
        <w:rPr>
          <w:color w:val="000000"/>
          <w:sz w:val="22"/>
          <w:szCs w:val="22"/>
        </w:rPr>
        <w:t xml:space="preserve">podielu </w:t>
      </w:r>
      <w:r w:rsidR="007F43D8" w:rsidRPr="00D61C1E">
        <w:rPr>
          <w:color w:val="000000"/>
          <w:sz w:val="22"/>
          <w:szCs w:val="22"/>
        </w:rPr>
        <w:t>spolufinancovania zo zdrojov EÚ a</w:t>
      </w:r>
      <w:r w:rsidR="002D48A7" w:rsidRPr="00D61C1E">
        <w:rPr>
          <w:color w:val="000000"/>
          <w:sz w:val="22"/>
          <w:szCs w:val="22"/>
        </w:rPr>
        <w:t> </w:t>
      </w:r>
      <w:r w:rsidR="007F43D8" w:rsidRPr="00D61C1E">
        <w:rPr>
          <w:color w:val="000000"/>
          <w:sz w:val="22"/>
          <w:szCs w:val="22"/>
        </w:rPr>
        <w:t>ŠR</w:t>
      </w:r>
      <w:r w:rsidR="008467C4" w:rsidRPr="00D61C1E">
        <w:rPr>
          <w:color w:val="000000"/>
          <w:sz w:val="22"/>
          <w:szCs w:val="22"/>
        </w:rPr>
        <w:t xml:space="preserve">, </w:t>
      </w:r>
      <w:r w:rsidR="00494301" w:rsidRPr="00D61C1E">
        <w:rPr>
          <w:color w:val="000000"/>
          <w:sz w:val="22"/>
          <w:szCs w:val="22"/>
        </w:rPr>
        <w:t xml:space="preserve">ostatné </w:t>
      </w:r>
      <w:r w:rsidR="008467C4" w:rsidRPr="00D61C1E">
        <w:rPr>
          <w:color w:val="000000"/>
          <w:sz w:val="22"/>
          <w:szCs w:val="22"/>
        </w:rPr>
        <w:t>skutočnosti</w:t>
      </w:r>
      <w:r w:rsidR="008467C4" w:rsidRPr="00D61C1E">
        <w:rPr>
          <w:b/>
          <w:bCs/>
          <w:color w:val="000000"/>
          <w:sz w:val="22"/>
          <w:szCs w:val="22"/>
        </w:rPr>
        <w:t xml:space="preserve"> </w:t>
      </w:r>
      <w:r w:rsidR="00494301" w:rsidRPr="00D61C1E">
        <w:rPr>
          <w:sz w:val="22"/>
          <w:szCs w:val="22"/>
        </w:rPr>
        <w:t>týkajúce sa</w:t>
      </w:r>
      <w:r w:rsidR="002B21A2" w:rsidRPr="00D61C1E">
        <w:rPr>
          <w:sz w:val="22"/>
          <w:szCs w:val="22"/>
        </w:rPr>
        <w:t xml:space="preserve"> </w:t>
      </w:r>
      <w:r w:rsidR="00CE7FBD" w:rsidRPr="00D61C1E">
        <w:rPr>
          <w:sz w:val="22"/>
          <w:szCs w:val="22"/>
        </w:rPr>
        <w:t xml:space="preserve">číselného vyjadrenia </w:t>
      </w:r>
      <w:r w:rsidR="002B21A2" w:rsidRPr="00D61C1E">
        <w:rPr>
          <w:sz w:val="22"/>
          <w:szCs w:val="22"/>
        </w:rPr>
        <w:t>výdavkov</w:t>
      </w:r>
      <w:r w:rsidR="00494301" w:rsidRPr="00D61C1E">
        <w:rPr>
          <w:sz w:val="22"/>
          <w:szCs w:val="22"/>
        </w:rPr>
        <w:t xml:space="preserve"> Projektu, </w:t>
      </w:r>
      <w:r w:rsidR="008467C4" w:rsidRPr="00D61C1E">
        <w:rPr>
          <w:sz w:val="22"/>
          <w:szCs w:val="22"/>
        </w:rPr>
        <w:t xml:space="preserve">podrobnosti týkajúce sa </w:t>
      </w:r>
      <w:r w:rsidR="00494301" w:rsidRPr="00D61C1E">
        <w:rPr>
          <w:sz w:val="22"/>
          <w:szCs w:val="22"/>
        </w:rPr>
        <w:t>rozpočtu Projektu</w:t>
      </w:r>
      <w:r w:rsidR="008467C4" w:rsidRPr="00D61C1E">
        <w:rPr>
          <w:sz w:val="22"/>
          <w:szCs w:val="22"/>
        </w:rPr>
        <w:t>, vrátane rozpočtu Partnerov Projektu</w:t>
      </w:r>
      <w:r w:rsidR="0030792C" w:rsidRPr="00D61C1E">
        <w:rPr>
          <w:sz w:val="22"/>
          <w:szCs w:val="22"/>
        </w:rPr>
        <w:t>,</w:t>
      </w:r>
      <w:r w:rsidR="00494301" w:rsidRPr="00D61C1E">
        <w:rPr>
          <w:sz w:val="22"/>
          <w:szCs w:val="22"/>
        </w:rPr>
        <w:t xml:space="preserve"> sú </w:t>
      </w:r>
      <w:r w:rsidR="002E467C" w:rsidRPr="00D61C1E">
        <w:rPr>
          <w:sz w:val="22"/>
          <w:szCs w:val="22"/>
        </w:rPr>
        <w:t>uvedené</w:t>
      </w:r>
      <w:r w:rsidR="00494301" w:rsidRPr="00D61C1E">
        <w:rPr>
          <w:sz w:val="22"/>
          <w:szCs w:val="22"/>
        </w:rPr>
        <w:t xml:space="preserve"> </w:t>
      </w:r>
      <w:r w:rsidR="00494301" w:rsidRPr="00D61C1E">
        <w:rPr>
          <w:rFonts w:eastAsia="SimSun"/>
          <w:sz w:val="22"/>
          <w:szCs w:val="22"/>
          <w:lang w:eastAsia="en-US"/>
        </w:rPr>
        <w:t>v </w:t>
      </w:r>
      <w:r w:rsidR="00EA5E72" w:rsidRPr="00D61C1E">
        <w:rPr>
          <w:rFonts w:eastAsia="SimSun"/>
          <w:sz w:val="22"/>
          <w:szCs w:val="22"/>
          <w:lang w:eastAsia="en-US"/>
        </w:rPr>
        <w:t>P</w:t>
      </w:r>
      <w:r w:rsidR="00494301" w:rsidRPr="00D61C1E">
        <w:rPr>
          <w:rFonts w:eastAsia="SimSun"/>
          <w:sz w:val="22"/>
          <w:szCs w:val="22"/>
          <w:lang w:eastAsia="en-US"/>
        </w:rPr>
        <w:t xml:space="preserve">rílohe č. 2 </w:t>
      </w:r>
      <w:ins w:id="37" w:author="Autor">
        <w:r w:rsidR="00A508F2">
          <w:rPr>
            <w:rFonts w:eastAsia="SimSun"/>
            <w:sz w:val="22"/>
            <w:szCs w:val="22"/>
            <w:lang w:eastAsia="en-US"/>
          </w:rPr>
          <w:t xml:space="preserve">Zmluvy o poskytnutí NFP </w:t>
        </w:r>
      </w:ins>
      <w:r w:rsidR="00357B60" w:rsidRPr="00D61C1E">
        <w:rPr>
          <w:rFonts w:eastAsia="SimSun"/>
          <w:sz w:val="22"/>
          <w:szCs w:val="22"/>
          <w:lang w:eastAsia="en-US"/>
        </w:rPr>
        <w:t>a v </w:t>
      </w:r>
      <w:r w:rsidR="00357B60" w:rsidRPr="005F0340">
        <w:rPr>
          <w:rFonts w:eastAsia="SimSun"/>
          <w:sz w:val="22"/>
          <w:szCs w:val="22"/>
          <w:lang w:eastAsia="en-US"/>
        </w:rPr>
        <w:t xml:space="preserve">Prílohe č. 3 </w:t>
      </w:r>
      <w:r w:rsidR="00494301" w:rsidRPr="005F0340">
        <w:rPr>
          <w:rFonts w:eastAsia="SimSun"/>
          <w:sz w:val="22"/>
          <w:szCs w:val="22"/>
          <w:lang w:eastAsia="en-US"/>
        </w:rPr>
        <w:t xml:space="preserve"> Zmluvy o poskytnutí NFP.</w:t>
      </w:r>
    </w:p>
    <w:p w14:paraId="48E12AA7" w14:textId="6C8EFB3E" w:rsidR="00461D33" w:rsidRPr="00D61C1E" w:rsidRDefault="00461D33">
      <w:pPr>
        <w:spacing w:before="120" w:line="259" w:lineRule="auto"/>
        <w:ind w:left="426"/>
        <w:jc w:val="both"/>
        <w:rPr>
          <w:b/>
          <w:sz w:val="22"/>
          <w:szCs w:val="22"/>
        </w:rPr>
        <w:pPrChange w:id="38" w:author="Autor">
          <w:pPr>
            <w:spacing w:before="120" w:line="259" w:lineRule="auto"/>
            <w:ind w:left="426" w:hanging="426"/>
            <w:jc w:val="both"/>
          </w:pPr>
        </w:pPrChange>
      </w:pPr>
      <w:ins w:id="39" w:author="Autor">
        <w:r w:rsidRPr="005F0340">
          <w:rPr>
            <w:rFonts w:eastAsia="SimSun"/>
            <w:sz w:val="22"/>
            <w:szCs w:val="22"/>
            <w:lang w:eastAsia="en-US"/>
          </w:rPr>
          <w:t>Zmluvné strany sa osobitne dohodli, že určenie podielu spolufinancovania zo zdrojov EÚ a ŠR dohodnuté v Prílohe č. 2 Zmluvy o poskytnutí NFP je záväzné v súhrne, avšak vnútorný pomer medzi zdrojmi financovania EÚ a ŠR je informatívny. Zmena vnútorného pomeru medzi zdrojmi sa vykoná len oznámením Poskytovateľa Prijímateľovi a nepredstavuje zmenu Zmluvy o poskytnutí NFP.</w:t>
        </w:r>
        <w:r>
          <w:rPr>
            <w:rFonts w:eastAsia="SimSun"/>
            <w:sz w:val="22"/>
            <w:szCs w:val="22"/>
            <w:lang w:eastAsia="en-US"/>
          </w:rPr>
          <w:t xml:space="preserve"> </w:t>
        </w:r>
      </w:ins>
    </w:p>
    <w:p w14:paraId="47954F43" w14:textId="77777777" w:rsidR="005E7DE5" w:rsidRPr="00C569C7" w:rsidRDefault="00C6472C" w:rsidP="00F304D0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61C1E">
        <w:rPr>
          <w:sz w:val="22"/>
          <w:szCs w:val="22"/>
        </w:rPr>
        <w:lastRenderedPageBreak/>
        <w:t xml:space="preserve">3.2 </w:t>
      </w:r>
      <w:r w:rsidR="00C11679" w:rsidRPr="00D61C1E">
        <w:rPr>
          <w:sz w:val="22"/>
          <w:szCs w:val="22"/>
        </w:rPr>
        <w:t>Prijímateľ vyhlasuje, že</w:t>
      </w:r>
      <w:r w:rsidR="00D61C1E" w:rsidRPr="00D61C1E">
        <w:rPr>
          <w:sz w:val="22"/>
          <w:szCs w:val="22"/>
        </w:rPr>
        <w:t xml:space="preserve"> </w:t>
      </w:r>
      <w:r w:rsidR="005E7DE5" w:rsidRPr="00F304D0">
        <w:rPr>
          <w:b/>
          <w:sz w:val="22"/>
          <w:szCs w:val="22"/>
        </w:rPr>
        <w:t>zabezpečí zdroje financovania na úhradu všetkých Neoprávnených výdavkov</w:t>
      </w:r>
      <w:r w:rsidR="005E7DE5" w:rsidRPr="00F304D0">
        <w:rPr>
          <w:sz w:val="22"/>
          <w:szCs w:val="22"/>
        </w:rPr>
        <w:t xml:space="preserve"> </w:t>
      </w:r>
      <w:r w:rsidR="005E7DE5" w:rsidRPr="00450333">
        <w:rPr>
          <w:sz w:val="22"/>
          <w:szCs w:val="22"/>
        </w:rPr>
        <w:t xml:space="preserve">na </w:t>
      </w:r>
      <w:r w:rsidR="005E7DE5" w:rsidRPr="00EE51F6">
        <w:rPr>
          <w:sz w:val="22"/>
          <w:szCs w:val="22"/>
        </w:rPr>
        <w:t>Realizáciu aktivít Projektu, ktoré vzniknú v priebehu Realizácie aktivít Projektu a budú nevyhnutné na dosiahnutie cieľa Projektu v zmysle Zmluvy o poskytnutí NFP.</w:t>
      </w:r>
    </w:p>
    <w:p w14:paraId="460EA677" w14:textId="77777777" w:rsidR="003312ED" w:rsidRPr="00291737" w:rsidRDefault="00AA7C5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569C7">
        <w:rPr>
          <w:b/>
          <w:sz w:val="22"/>
          <w:szCs w:val="22"/>
        </w:rPr>
        <w:t>V</w:t>
      </w:r>
      <w:r w:rsidR="000E6596" w:rsidRPr="00C569C7">
        <w:rPr>
          <w:b/>
          <w:sz w:val="22"/>
          <w:szCs w:val="22"/>
        </w:rPr>
        <w:t>ýška NFP uvedená v </w:t>
      </w:r>
      <w:r w:rsidR="00ED35CA" w:rsidRPr="00C569C7">
        <w:rPr>
          <w:rFonts w:eastAsia="SimSun"/>
          <w:b/>
          <w:sz w:val="22"/>
          <w:szCs w:val="22"/>
          <w:lang w:eastAsia="en-US"/>
        </w:rPr>
        <w:t>Prílohe č. 2  Zmluvy o poskytnutí NFP</w:t>
      </w:r>
      <w:r w:rsidR="00ED35CA" w:rsidRPr="00C569C7">
        <w:rPr>
          <w:b/>
          <w:sz w:val="22"/>
          <w:szCs w:val="22"/>
        </w:rPr>
        <w:t xml:space="preserve"> </w:t>
      </w:r>
      <w:r w:rsidR="000E6596" w:rsidRPr="00C569C7">
        <w:rPr>
          <w:b/>
          <w:sz w:val="22"/>
          <w:szCs w:val="22"/>
        </w:rPr>
        <w:t>nesmie byť prekročená</w:t>
      </w:r>
      <w:r w:rsidR="00DA04BF" w:rsidRPr="00C569C7">
        <w:rPr>
          <w:sz w:val="22"/>
          <w:szCs w:val="22"/>
        </w:rPr>
        <w:t xml:space="preserve">. Výnimkou </w:t>
      </w:r>
      <w:r w:rsidR="00CB7823" w:rsidRPr="00C569C7">
        <w:rPr>
          <w:sz w:val="22"/>
          <w:szCs w:val="22"/>
        </w:rPr>
        <w:t xml:space="preserve">je </w:t>
      </w:r>
      <w:r w:rsidR="00DA04BF" w:rsidRPr="00C569C7">
        <w:rPr>
          <w:sz w:val="22"/>
          <w:szCs w:val="22"/>
        </w:rPr>
        <w:t>od</w:t>
      </w:r>
      <w:r w:rsidR="00E2526D" w:rsidRPr="00C569C7">
        <w:rPr>
          <w:sz w:val="22"/>
          <w:szCs w:val="22"/>
        </w:rPr>
        <w:t>chýlka vo výške NFP maximálne 0,</w:t>
      </w:r>
      <w:r w:rsidR="00DA04BF" w:rsidRPr="00C569C7">
        <w:rPr>
          <w:sz w:val="22"/>
          <w:szCs w:val="22"/>
        </w:rPr>
        <w:t>01</w:t>
      </w:r>
      <w:r w:rsidR="00CF7EEB" w:rsidRPr="00C569C7">
        <w:rPr>
          <w:sz w:val="22"/>
          <w:szCs w:val="22"/>
        </w:rPr>
        <w:t xml:space="preserve"> </w:t>
      </w:r>
      <w:r w:rsidR="00DA04BF" w:rsidRPr="00C569C7">
        <w:rPr>
          <w:sz w:val="22"/>
          <w:szCs w:val="22"/>
        </w:rPr>
        <w:t>% z</w:t>
      </w:r>
      <w:r w:rsidR="009C2E7D" w:rsidRPr="00C569C7">
        <w:rPr>
          <w:sz w:val="22"/>
          <w:szCs w:val="22"/>
        </w:rPr>
        <w:t xml:space="preserve">  výšky </w:t>
      </w:r>
      <w:r w:rsidR="00DA04BF" w:rsidRPr="00C569C7">
        <w:rPr>
          <w:sz w:val="22"/>
          <w:szCs w:val="22"/>
        </w:rPr>
        <w:t>NFP</w:t>
      </w:r>
      <w:r w:rsidR="009C2E7D" w:rsidRPr="00C569C7">
        <w:rPr>
          <w:sz w:val="22"/>
          <w:szCs w:val="22"/>
        </w:rPr>
        <w:t xml:space="preserve"> uvedenej v </w:t>
      </w:r>
      <w:r w:rsidR="00CE19D9" w:rsidRPr="00C569C7">
        <w:rPr>
          <w:rFonts w:eastAsia="SimSun"/>
          <w:sz w:val="22"/>
          <w:szCs w:val="22"/>
          <w:lang w:eastAsia="en-US"/>
        </w:rPr>
        <w:t>Prílohe č. 2  Zmluvy o poskytnutí NFP</w:t>
      </w:r>
      <w:r w:rsidR="00F959FF" w:rsidRPr="00C569C7">
        <w:rPr>
          <w:rFonts w:eastAsia="SimSun"/>
          <w:sz w:val="22"/>
          <w:szCs w:val="22"/>
          <w:lang w:eastAsia="en-US"/>
        </w:rPr>
        <w:t xml:space="preserve"> </w:t>
      </w:r>
      <w:r w:rsidR="00F959FF" w:rsidRPr="00C569C7">
        <w:rPr>
          <w:sz w:val="22"/>
          <w:szCs w:val="22"/>
        </w:rPr>
        <w:t>z technických dôvodov na strane Poskytovateľa</w:t>
      </w:r>
      <w:r w:rsidR="00DA04BF" w:rsidRPr="00C569C7">
        <w:rPr>
          <w:sz w:val="22"/>
          <w:szCs w:val="22"/>
        </w:rPr>
        <w:t>.</w:t>
      </w:r>
      <w:r w:rsidR="00E36A8C" w:rsidRPr="00C569C7">
        <w:rPr>
          <w:sz w:val="22"/>
          <w:szCs w:val="22"/>
        </w:rPr>
        <w:t xml:space="preserve"> Prijímateľ súčasne berie na vedomie, že</w:t>
      </w:r>
      <w:r w:rsidR="000E6596" w:rsidRPr="00C569C7">
        <w:rPr>
          <w:sz w:val="22"/>
          <w:szCs w:val="22"/>
        </w:rPr>
        <w:t xml:space="preserve"> </w:t>
      </w:r>
      <w:r w:rsidR="00CD1B34" w:rsidRPr="00C569C7">
        <w:rPr>
          <w:sz w:val="22"/>
          <w:szCs w:val="22"/>
        </w:rPr>
        <w:t xml:space="preserve">výška </w:t>
      </w:r>
      <w:r w:rsidR="00FF08DA" w:rsidRPr="00C569C7">
        <w:rPr>
          <w:sz w:val="22"/>
          <w:szCs w:val="22"/>
        </w:rPr>
        <w:t xml:space="preserve">NFP </w:t>
      </w:r>
      <w:r w:rsidR="00CD1B34" w:rsidRPr="00C569C7">
        <w:rPr>
          <w:sz w:val="22"/>
          <w:szCs w:val="22"/>
        </w:rPr>
        <w:t xml:space="preserve">na úhradu </w:t>
      </w:r>
      <w:r w:rsidR="00C07B05" w:rsidRPr="00C569C7">
        <w:rPr>
          <w:sz w:val="22"/>
          <w:szCs w:val="22"/>
        </w:rPr>
        <w:t xml:space="preserve">príslušnej časti </w:t>
      </w:r>
      <w:r w:rsidR="007B3D97" w:rsidRPr="00C569C7">
        <w:rPr>
          <w:sz w:val="22"/>
          <w:szCs w:val="22"/>
        </w:rPr>
        <w:t>Schválených</w:t>
      </w:r>
      <w:r w:rsidR="00CD1B34" w:rsidRPr="00C569C7">
        <w:rPr>
          <w:sz w:val="22"/>
          <w:szCs w:val="22"/>
        </w:rPr>
        <w:t xml:space="preserve"> </w:t>
      </w:r>
      <w:r w:rsidR="00AB5308" w:rsidRPr="00C569C7">
        <w:rPr>
          <w:sz w:val="22"/>
          <w:szCs w:val="22"/>
        </w:rPr>
        <w:t>o</w:t>
      </w:r>
      <w:r w:rsidR="00CD1B34" w:rsidRPr="00C569C7">
        <w:rPr>
          <w:sz w:val="22"/>
          <w:szCs w:val="22"/>
        </w:rPr>
        <w:t>právnených výdavkov</w:t>
      </w:r>
      <w:r w:rsidR="00C07B05" w:rsidRPr="00C569C7">
        <w:rPr>
          <w:sz w:val="22"/>
          <w:szCs w:val="22"/>
        </w:rPr>
        <w:t xml:space="preserve"> </w:t>
      </w:r>
      <w:r w:rsidR="00CD1B34" w:rsidRPr="00C569C7">
        <w:rPr>
          <w:sz w:val="22"/>
          <w:szCs w:val="22"/>
        </w:rPr>
        <w:t xml:space="preserve">závisí od splnenia </w:t>
      </w:r>
      <w:r w:rsidR="00530908" w:rsidRPr="00C569C7">
        <w:rPr>
          <w:sz w:val="22"/>
          <w:szCs w:val="22"/>
        </w:rPr>
        <w:t xml:space="preserve">pravidiel a podmienok </w:t>
      </w:r>
      <w:r w:rsidR="00CD1B34" w:rsidRPr="00C569C7">
        <w:rPr>
          <w:sz w:val="22"/>
          <w:szCs w:val="22"/>
        </w:rPr>
        <w:t>uvedených v Zmluve o poskytnutí NFP</w:t>
      </w:r>
      <w:r w:rsidR="007679FE" w:rsidRPr="00C569C7">
        <w:rPr>
          <w:sz w:val="22"/>
          <w:szCs w:val="22"/>
        </w:rPr>
        <w:t xml:space="preserve">, </w:t>
      </w:r>
      <w:r w:rsidR="00FE62B0" w:rsidRPr="00C569C7">
        <w:rPr>
          <w:sz w:val="22"/>
          <w:szCs w:val="22"/>
        </w:rPr>
        <w:t xml:space="preserve">najmä </w:t>
      </w:r>
      <w:r w:rsidR="009C2E7D" w:rsidRPr="00C569C7">
        <w:rPr>
          <w:sz w:val="22"/>
          <w:szCs w:val="22"/>
        </w:rPr>
        <w:t>podľa čl</w:t>
      </w:r>
      <w:r w:rsidR="003D7E62" w:rsidRPr="00C569C7">
        <w:rPr>
          <w:sz w:val="22"/>
          <w:szCs w:val="22"/>
        </w:rPr>
        <w:t>.</w:t>
      </w:r>
      <w:r w:rsidR="009C2E7D" w:rsidRPr="00C569C7">
        <w:rPr>
          <w:sz w:val="22"/>
          <w:szCs w:val="22"/>
        </w:rPr>
        <w:t xml:space="preserve"> </w:t>
      </w:r>
      <w:r w:rsidR="004D1CAA" w:rsidRPr="00C569C7">
        <w:rPr>
          <w:sz w:val="22"/>
          <w:szCs w:val="22"/>
        </w:rPr>
        <w:t>15</w:t>
      </w:r>
      <w:r w:rsidR="009C2E7D" w:rsidRPr="00C569C7">
        <w:rPr>
          <w:sz w:val="22"/>
          <w:szCs w:val="22"/>
        </w:rPr>
        <w:t xml:space="preserve"> VZP</w:t>
      </w:r>
      <w:r w:rsidR="00FE62B0" w:rsidRPr="00C569C7">
        <w:rPr>
          <w:sz w:val="22"/>
          <w:szCs w:val="22"/>
        </w:rPr>
        <w:t xml:space="preserve"> a osobitne závisí aj od výsledkov Prijímateľom vykonaného </w:t>
      </w:r>
      <w:r w:rsidR="007F64F0" w:rsidRPr="00C569C7">
        <w:rPr>
          <w:sz w:val="22"/>
          <w:szCs w:val="22"/>
        </w:rPr>
        <w:t>Verejného obstarávania</w:t>
      </w:r>
      <w:r w:rsidR="00FE62B0" w:rsidRPr="00291737">
        <w:rPr>
          <w:sz w:val="22"/>
          <w:szCs w:val="22"/>
        </w:rPr>
        <w:t xml:space="preserve"> a z neho vyplývajúcej úpravy rozpočtu Projektu</w:t>
      </w:r>
      <w:r w:rsidR="00CD1B34" w:rsidRPr="00291737">
        <w:rPr>
          <w:sz w:val="22"/>
          <w:szCs w:val="22"/>
        </w:rPr>
        <w:t xml:space="preserve">. </w:t>
      </w:r>
    </w:p>
    <w:p w14:paraId="3B14F700" w14:textId="77777777" w:rsidR="00A73398" w:rsidRPr="00C6472C" w:rsidRDefault="003F3651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F304D0">
        <w:rPr>
          <w:b/>
          <w:sz w:val="22"/>
          <w:szCs w:val="22"/>
        </w:rPr>
        <w:t>Poskytovateľ</w:t>
      </w:r>
      <w:r w:rsidR="003062D8" w:rsidRPr="00F304D0">
        <w:rPr>
          <w:b/>
          <w:sz w:val="22"/>
          <w:szCs w:val="22"/>
        </w:rPr>
        <w:t xml:space="preserve"> poskytuje NFP a </w:t>
      </w:r>
      <w:r w:rsidR="00EB64C7" w:rsidRPr="00F304D0">
        <w:rPr>
          <w:b/>
          <w:sz w:val="22"/>
          <w:szCs w:val="22"/>
        </w:rPr>
        <w:t>Prijímateľ sa zaväzuje použiť NFP výlučne na úhradu Oprávnených výdavkov na Realizáciu aktivít Projektu</w:t>
      </w:r>
      <w:r w:rsidR="00EB64C7" w:rsidRPr="00C6472C">
        <w:rPr>
          <w:sz w:val="22"/>
          <w:szCs w:val="22"/>
        </w:rPr>
        <w:t xml:space="preserve"> a za splnenia </w:t>
      </w:r>
      <w:r w:rsidR="009C01DE" w:rsidRPr="00C6472C">
        <w:rPr>
          <w:sz w:val="22"/>
          <w:szCs w:val="22"/>
        </w:rPr>
        <w:t xml:space="preserve">všetkých </w:t>
      </w:r>
      <w:r w:rsidR="00EB64C7" w:rsidRPr="00C6472C">
        <w:rPr>
          <w:sz w:val="22"/>
          <w:szCs w:val="22"/>
        </w:rPr>
        <w:t xml:space="preserve">podmienok </w:t>
      </w:r>
      <w:r w:rsidR="004A0CA7" w:rsidRPr="00C6472C">
        <w:rPr>
          <w:sz w:val="22"/>
          <w:szCs w:val="22"/>
        </w:rPr>
        <w:t>vyplývajúcich z</w:t>
      </w:r>
      <w:r w:rsidR="00A73398" w:rsidRPr="00C6472C">
        <w:rPr>
          <w:sz w:val="22"/>
          <w:szCs w:val="22"/>
        </w:rPr>
        <w:t>:</w:t>
      </w:r>
    </w:p>
    <w:p w14:paraId="2E5497B0" w14:textId="77777777" w:rsidR="006E3E4F" w:rsidRPr="00C6472C" w:rsidRDefault="00762BD9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Zmluv</w:t>
      </w:r>
      <w:r w:rsidR="004A0CA7" w:rsidRPr="00C6472C">
        <w:rPr>
          <w:sz w:val="22"/>
          <w:szCs w:val="22"/>
        </w:rPr>
        <w:t>y</w:t>
      </w:r>
      <w:r w:rsidRPr="00C6472C">
        <w:rPr>
          <w:sz w:val="22"/>
          <w:szCs w:val="22"/>
        </w:rPr>
        <w:t xml:space="preserve"> </w:t>
      </w:r>
      <w:r w:rsidR="00EB64C7" w:rsidRPr="00C6472C">
        <w:rPr>
          <w:sz w:val="22"/>
          <w:szCs w:val="22"/>
        </w:rPr>
        <w:t>o poskytnutí NFP</w:t>
      </w:r>
      <w:r w:rsidR="006E3E4F" w:rsidRPr="00C6472C">
        <w:rPr>
          <w:sz w:val="22"/>
          <w:szCs w:val="22"/>
        </w:rPr>
        <w:t xml:space="preserve">, </w:t>
      </w:r>
    </w:p>
    <w:p w14:paraId="7E4C08DC" w14:textId="77777777" w:rsidR="006E3E4F" w:rsidRPr="00C6472C" w:rsidRDefault="006E3E4F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akto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EÚ a právnych predpiso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</w:t>
      </w:r>
      <w:r w:rsidR="0034165A">
        <w:rPr>
          <w:sz w:val="22"/>
          <w:szCs w:val="22"/>
        </w:rPr>
        <w:t>SR</w:t>
      </w:r>
      <w:r w:rsidRPr="00EA5E72">
        <w:rPr>
          <w:sz w:val="22"/>
          <w:szCs w:val="22"/>
        </w:rPr>
        <w:t>,</w:t>
      </w:r>
      <w:r w:rsidRPr="00C6472C">
        <w:rPr>
          <w:sz w:val="22"/>
          <w:szCs w:val="22"/>
        </w:rPr>
        <w:t xml:space="preserve"> </w:t>
      </w:r>
    </w:p>
    <w:p w14:paraId="45FCDC87" w14:textId="77777777" w:rsidR="00FF72A3" w:rsidRPr="00C6472C" w:rsidRDefault="00A24A87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dokumento</w:t>
      </w:r>
      <w:r w:rsidR="004A0CA7" w:rsidRPr="00C6472C">
        <w:rPr>
          <w:sz w:val="22"/>
          <w:szCs w:val="22"/>
        </w:rPr>
        <w:t>v</w:t>
      </w:r>
      <w:r w:rsidR="00FF72A3" w:rsidRPr="00C6472C">
        <w:rPr>
          <w:sz w:val="22"/>
          <w:szCs w:val="22"/>
        </w:rPr>
        <w:t xml:space="preserve">, </w:t>
      </w:r>
    </w:p>
    <w:p w14:paraId="10A50395" w14:textId="77777777" w:rsidR="003312ED" w:rsidRPr="00C6472C" w:rsidRDefault="00FD22C5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Výzvy</w:t>
      </w:r>
      <w:r w:rsidR="006C6629" w:rsidRPr="00C6472C">
        <w:rPr>
          <w:sz w:val="22"/>
          <w:szCs w:val="22"/>
        </w:rPr>
        <w:t xml:space="preserve"> a zo </w:t>
      </w:r>
      <w:r w:rsidR="00762BD9" w:rsidRPr="00C6472C">
        <w:rPr>
          <w:sz w:val="22"/>
          <w:szCs w:val="22"/>
        </w:rPr>
        <w:t>Schválenej žiadosti o NFP</w:t>
      </w:r>
      <w:r w:rsidR="00066ED8" w:rsidRPr="00C6472C">
        <w:rPr>
          <w:sz w:val="22"/>
          <w:szCs w:val="22"/>
        </w:rPr>
        <w:t xml:space="preserve">. </w:t>
      </w:r>
    </w:p>
    <w:p w14:paraId="25872B1F" w14:textId="77777777" w:rsidR="00BC2E99" w:rsidRPr="00C6472C" w:rsidRDefault="00BC2E9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Prijímateľ je výlučne zodpovedný za </w:t>
      </w:r>
      <w:r w:rsidR="00B448B7" w:rsidRPr="00F304D0">
        <w:rPr>
          <w:b/>
          <w:sz w:val="22"/>
          <w:szCs w:val="22"/>
        </w:rPr>
        <w:t xml:space="preserve">oprávnenosť výdavkov </w:t>
      </w:r>
      <w:r w:rsidR="00286613" w:rsidRPr="00F304D0">
        <w:rPr>
          <w:b/>
          <w:sz w:val="22"/>
          <w:szCs w:val="22"/>
        </w:rPr>
        <w:t>Projektu</w:t>
      </w:r>
      <w:r w:rsidR="00286613" w:rsidRPr="00C6472C">
        <w:rPr>
          <w:sz w:val="22"/>
          <w:szCs w:val="22"/>
        </w:rPr>
        <w:t xml:space="preserve">, ktoré si uplatňuje voči Poskytovateľovi </w:t>
      </w:r>
      <w:r w:rsidR="00CD663E" w:rsidRPr="00C6472C">
        <w:rPr>
          <w:sz w:val="22"/>
          <w:szCs w:val="22"/>
        </w:rPr>
        <w:t>ako základ pre</w:t>
      </w:r>
      <w:r w:rsidR="008334B3" w:rsidRPr="00C6472C">
        <w:rPr>
          <w:sz w:val="22"/>
          <w:szCs w:val="22"/>
        </w:rPr>
        <w:t xml:space="preserve"> poskytnutie</w:t>
      </w:r>
      <w:r w:rsidR="00CD663E" w:rsidRPr="00C6472C">
        <w:rPr>
          <w:sz w:val="22"/>
          <w:szCs w:val="22"/>
        </w:rPr>
        <w:t xml:space="preserve"> NFP</w:t>
      </w:r>
      <w:r w:rsidR="000741D2" w:rsidRPr="00C6472C">
        <w:rPr>
          <w:sz w:val="22"/>
          <w:szCs w:val="22"/>
        </w:rPr>
        <w:t xml:space="preserve">. Na objektívnu zodpovednosť Prijímateľa za oprávnenosť výdavkov Projektu nemá vplyv </w:t>
      </w:r>
      <w:r w:rsidR="00E0671F" w:rsidRPr="00C6472C">
        <w:rPr>
          <w:sz w:val="22"/>
          <w:szCs w:val="22"/>
        </w:rPr>
        <w:t xml:space="preserve">Realizácia aktivít Projektu prostredníctvom inej osoby </w:t>
      </w:r>
      <w:r w:rsidR="000741D2" w:rsidRPr="00C6472C">
        <w:rPr>
          <w:sz w:val="22"/>
          <w:szCs w:val="22"/>
        </w:rPr>
        <w:t>(napr. Dodávateľa)</w:t>
      </w:r>
      <w:r w:rsidR="0047167D">
        <w:rPr>
          <w:sz w:val="22"/>
          <w:szCs w:val="22"/>
        </w:rPr>
        <w:t xml:space="preserve"> alebo v spolupráci s inou osobou (napr. s Partnerom)</w:t>
      </w:r>
      <w:r w:rsidR="00E0671F" w:rsidRPr="00C6472C">
        <w:rPr>
          <w:sz w:val="22"/>
          <w:szCs w:val="22"/>
        </w:rPr>
        <w:t xml:space="preserve">, ani </w:t>
      </w:r>
      <w:r w:rsidR="0034314A" w:rsidRPr="00C6472C">
        <w:rPr>
          <w:sz w:val="22"/>
          <w:szCs w:val="22"/>
        </w:rPr>
        <w:t xml:space="preserve">skutočnosť, že dôvod neoprávnenosti výdavkov nespôsobil Prijímateľ. </w:t>
      </w:r>
      <w:r w:rsidR="000741D2" w:rsidRPr="00C6472C">
        <w:rPr>
          <w:sz w:val="22"/>
          <w:szCs w:val="22"/>
        </w:rPr>
        <w:t xml:space="preserve"> </w:t>
      </w:r>
      <w:r w:rsidR="00411D2B" w:rsidRPr="00C6472C">
        <w:rPr>
          <w:sz w:val="22"/>
          <w:szCs w:val="22"/>
        </w:rPr>
        <w:t xml:space="preserve"> </w:t>
      </w:r>
    </w:p>
    <w:p w14:paraId="4D8DFC62" w14:textId="77777777" w:rsidR="003312ED" w:rsidRPr="0054396D" w:rsidRDefault="00696212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Prijímateľ </w:t>
      </w:r>
      <w:r w:rsidR="00B37396" w:rsidRPr="00F304D0">
        <w:rPr>
          <w:b/>
          <w:sz w:val="22"/>
          <w:szCs w:val="22"/>
        </w:rPr>
        <w:t>sa zaväzuje, že nebude</w:t>
      </w:r>
      <w:r w:rsidR="00FE24C5">
        <w:rPr>
          <w:b/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požadovať</w:t>
      </w:r>
      <w:r w:rsidR="00803D34" w:rsidRPr="00F304D0">
        <w:rPr>
          <w:b/>
          <w:sz w:val="22"/>
          <w:szCs w:val="22"/>
        </w:rPr>
        <w:t xml:space="preserve"> a</w:t>
      </w:r>
      <w:r w:rsidR="00FE24C5">
        <w:rPr>
          <w:b/>
          <w:sz w:val="22"/>
          <w:szCs w:val="22"/>
        </w:rPr>
        <w:t> </w:t>
      </w:r>
      <w:r w:rsidR="00803D34" w:rsidRPr="00F304D0">
        <w:rPr>
          <w:b/>
          <w:sz w:val="22"/>
          <w:szCs w:val="22"/>
        </w:rPr>
        <w:t>neprijme</w:t>
      </w:r>
      <w:r w:rsidRPr="00F304D0">
        <w:rPr>
          <w:b/>
          <w:sz w:val="22"/>
          <w:szCs w:val="22"/>
        </w:rPr>
        <w:t xml:space="preserve"> </w:t>
      </w:r>
      <w:r w:rsidR="006720BE" w:rsidRPr="00F304D0">
        <w:rPr>
          <w:b/>
          <w:sz w:val="22"/>
          <w:szCs w:val="22"/>
        </w:rPr>
        <w:t xml:space="preserve">dotáciu, príspevok, grant alebo inú formu pomoci </w:t>
      </w:r>
      <w:r w:rsidRPr="00F304D0">
        <w:rPr>
          <w:b/>
          <w:sz w:val="22"/>
          <w:szCs w:val="22"/>
        </w:rPr>
        <w:t xml:space="preserve">na </w:t>
      </w:r>
      <w:r w:rsidR="00120C84" w:rsidRPr="00F304D0">
        <w:rPr>
          <w:b/>
          <w:sz w:val="22"/>
          <w:szCs w:val="22"/>
        </w:rPr>
        <w:t>R</w:t>
      </w:r>
      <w:r w:rsidR="00A362E1" w:rsidRPr="00F304D0">
        <w:rPr>
          <w:b/>
          <w:sz w:val="22"/>
          <w:szCs w:val="22"/>
        </w:rPr>
        <w:t xml:space="preserve">ealizáciu </w:t>
      </w:r>
      <w:r w:rsidR="00711DED" w:rsidRPr="00F304D0">
        <w:rPr>
          <w:b/>
          <w:sz w:val="22"/>
          <w:szCs w:val="22"/>
        </w:rPr>
        <w:t xml:space="preserve">aktivít </w:t>
      </w:r>
      <w:r w:rsidRPr="00F304D0">
        <w:rPr>
          <w:b/>
          <w:sz w:val="22"/>
          <w:szCs w:val="22"/>
        </w:rPr>
        <w:t>Projektu</w:t>
      </w:r>
      <w:r w:rsidR="00B37396" w:rsidRPr="00F304D0">
        <w:rPr>
          <w:b/>
          <w:sz w:val="22"/>
          <w:szCs w:val="22"/>
        </w:rPr>
        <w:t xml:space="preserve">, na </w:t>
      </w:r>
      <w:r w:rsidR="00FA43A1" w:rsidRPr="00F304D0">
        <w:rPr>
          <w:b/>
          <w:sz w:val="22"/>
          <w:szCs w:val="22"/>
        </w:rPr>
        <w:t xml:space="preserve">ktorú </w:t>
      </w:r>
      <w:r w:rsidR="0056432B" w:rsidRPr="00F304D0">
        <w:rPr>
          <w:b/>
          <w:sz w:val="22"/>
          <w:szCs w:val="22"/>
        </w:rPr>
        <w:t>je poskytovaný NFP</w:t>
      </w:r>
      <w:r w:rsidR="0056432B" w:rsidRPr="00C6472C">
        <w:rPr>
          <w:sz w:val="22"/>
          <w:szCs w:val="22"/>
        </w:rPr>
        <w:t xml:space="preserve"> v zmysle tejto </w:t>
      </w:r>
      <w:r w:rsidR="00B0757C" w:rsidRPr="00C6472C">
        <w:rPr>
          <w:sz w:val="22"/>
          <w:szCs w:val="22"/>
        </w:rPr>
        <w:t>Z</w:t>
      </w:r>
      <w:r w:rsidR="0056432B" w:rsidRPr="00C6472C">
        <w:rPr>
          <w:sz w:val="22"/>
          <w:szCs w:val="22"/>
        </w:rPr>
        <w:t xml:space="preserve">mluvy </w:t>
      </w:r>
      <w:r w:rsidR="00B0757C" w:rsidRPr="00C6472C">
        <w:rPr>
          <w:sz w:val="22"/>
          <w:szCs w:val="22"/>
        </w:rPr>
        <w:t>o poskytnutí NFP</w:t>
      </w:r>
      <w:r w:rsidR="00803D34">
        <w:rPr>
          <w:sz w:val="22"/>
          <w:szCs w:val="22"/>
        </w:rPr>
        <w:t>,</w:t>
      </w:r>
      <w:r w:rsidR="00B0757C" w:rsidRPr="00C6472C">
        <w:rPr>
          <w:sz w:val="22"/>
          <w:szCs w:val="22"/>
        </w:rPr>
        <w:t xml:space="preserve"> </w:t>
      </w:r>
      <w:r w:rsidR="0056432B" w:rsidRPr="00F304D0">
        <w:rPr>
          <w:b/>
          <w:sz w:val="22"/>
          <w:szCs w:val="22"/>
        </w:rPr>
        <w:t xml:space="preserve">ktorá by predstavovala </w:t>
      </w:r>
      <w:r w:rsidRPr="00F304D0">
        <w:rPr>
          <w:b/>
          <w:sz w:val="22"/>
          <w:szCs w:val="22"/>
        </w:rPr>
        <w:t>dvojité financovanie</w:t>
      </w:r>
      <w:r w:rsidRPr="00C6472C">
        <w:rPr>
          <w:sz w:val="22"/>
          <w:szCs w:val="22"/>
        </w:rPr>
        <w:t xml:space="preserve"> alebo spolufina</w:t>
      </w:r>
      <w:r w:rsidR="00D4451D" w:rsidRPr="00C6472C">
        <w:rPr>
          <w:sz w:val="22"/>
          <w:szCs w:val="22"/>
        </w:rPr>
        <w:t>n</w:t>
      </w:r>
      <w:r w:rsidRPr="00C6472C">
        <w:rPr>
          <w:sz w:val="22"/>
          <w:szCs w:val="22"/>
        </w:rPr>
        <w:t xml:space="preserve">covanie </w:t>
      </w:r>
      <w:r w:rsidR="0056432B" w:rsidRPr="00C6472C">
        <w:rPr>
          <w:sz w:val="22"/>
          <w:szCs w:val="22"/>
        </w:rPr>
        <w:t>tých istých výdavkov</w:t>
      </w:r>
      <w:r w:rsidR="003E2AFC">
        <w:rPr>
          <w:sz w:val="22"/>
          <w:szCs w:val="22"/>
        </w:rPr>
        <w:t xml:space="preserve"> </w:t>
      </w:r>
      <w:r w:rsidR="00FA43A1" w:rsidRPr="00C6472C">
        <w:rPr>
          <w:sz w:val="22"/>
          <w:szCs w:val="22"/>
        </w:rPr>
        <w:t>zo zdrojov iných rozpočtových kapitol štátneho rozpočtu SR, štátnych fondov, z iných verejných zdrojov alebo zdrojov EÚ</w:t>
      </w:r>
      <w:r w:rsidR="00FA43A1" w:rsidRPr="00923291">
        <w:rPr>
          <w:sz w:val="22"/>
          <w:szCs w:val="22"/>
        </w:rPr>
        <w:t>.</w:t>
      </w:r>
      <w:r w:rsidR="00EC6A40" w:rsidRPr="00923291">
        <w:rPr>
          <w:sz w:val="22"/>
          <w:szCs w:val="22"/>
        </w:rPr>
        <w:t xml:space="preserve"> </w:t>
      </w:r>
      <w:bookmarkStart w:id="40" w:name="_Hlk117682748"/>
      <w:r w:rsidR="00803D34">
        <w:rPr>
          <w:sz w:val="22"/>
          <w:szCs w:val="22"/>
        </w:rPr>
        <w:t>P</w:t>
      </w:r>
      <w:r w:rsidR="00120C84" w:rsidRPr="00923291">
        <w:rPr>
          <w:sz w:val="22"/>
          <w:szCs w:val="22"/>
        </w:rPr>
        <w:t>orušeni</w:t>
      </w:r>
      <w:r w:rsidR="00803D34">
        <w:rPr>
          <w:sz w:val="22"/>
          <w:szCs w:val="22"/>
        </w:rPr>
        <w:t>e</w:t>
      </w:r>
      <w:r w:rsidR="00120C84" w:rsidRPr="00F50634">
        <w:rPr>
          <w:sz w:val="22"/>
          <w:szCs w:val="22"/>
        </w:rPr>
        <w:t xml:space="preserve"> </w:t>
      </w:r>
      <w:r w:rsidR="00906966" w:rsidRPr="00F50634">
        <w:rPr>
          <w:sz w:val="22"/>
          <w:szCs w:val="22"/>
        </w:rPr>
        <w:t xml:space="preserve">povinností podľa prvej vety </w:t>
      </w:r>
      <w:r w:rsidR="00120C84" w:rsidRPr="00F50634">
        <w:rPr>
          <w:sz w:val="22"/>
          <w:szCs w:val="22"/>
        </w:rPr>
        <w:t xml:space="preserve">je </w:t>
      </w:r>
      <w:r w:rsidR="00D00F46" w:rsidRPr="00F50634">
        <w:rPr>
          <w:sz w:val="22"/>
          <w:szCs w:val="22"/>
        </w:rPr>
        <w:t>podstatn</w:t>
      </w:r>
      <w:r w:rsidR="00803D34">
        <w:rPr>
          <w:sz w:val="22"/>
          <w:szCs w:val="22"/>
        </w:rPr>
        <w:t>ým</w:t>
      </w:r>
      <w:r w:rsidR="00D00F46" w:rsidRPr="00F50634">
        <w:rPr>
          <w:sz w:val="22"/>
          <w:szCs w:val="22"/>
        </w:rPr>
        <w:t xml:space="preserve"> porušen</w:t>
      </w:r>
      <w:r w:rsidR="00803D34">
        <w:rPr>
          <w:sz w:val="22"/>
          <w:szCs w:val="22"/>
        </w:rPr>
        <w:t>ím</w:t>
      </w:r>
      <w:r w:rsidR="00D00F46" w:rsidRPr="00F50634">
        <w:rPr>
          <w:sz w:val="22"/>
          <w:szCs w:val="22"/>
        </w:rPr>
        <w:t xml:space="preserve"> </w:t>
      </w:r>
      <w:r w:rsidR="00803D34" w:rsidRPr="005A15ED">
        <w:rPr>
          <w:sz w:val="22"/>
          <w:szCs w:val="22"/>
        </w:rPr>
        <w:t>Zmluvy o </w:t>
      </w:r>
      <w:r w:rsidR="00803D34" w:rsidRPr="0054396D">
        <w:rPr>
          <w:sz w:val="22"/>
          <w:szCs w:val="22"/>
        </w:rPr>
        <w:t>poskytnutí NFP</w:t>
      </w:r>
      <w:r w:rsidR="00F50634" w:rsidRPr="0054396D">
        <w:rPr>
          <w:sz w:val="22"/>
          <w:szCs w:val="22"/>
        </w:rPr>
        <w:t>, v dôsledku ktorého je</w:t>
      </w:r>
      <w:r w:rsidR="00D00F46" w:rsidRPr="0054396D">
        <w:rPr>
          <w:sz w:val="22"/>
          <w:szCs w:val="22"/>
        </w:rPr>
        <w:t xml:space="preserve"> </w:t>
      </w:r>
      <w:r w:rsidR="00E37772" w:rsidRPr="0054396D">
        <w:rPr>
          <w:sz w:val="22"/>
          <w:szCs w:val="22"/>
        </w:rPr>
        <w:t xml:space="preserve">Prijímateľ povinný vrátiť NFP alebo jeho časť </w:t>
      </w:r>
      <w:r w:rsidR="00207DBB" w:rsidRPr="0054396D">
        <w:rPr>
          <w:sz w:val="22"/>
          <w:szCs w:val="22"/>
        </w:rPr>
        <w:t>podľa</w:t>
      </w:r>
      <w:r w:rsidR="003D7E62" w:rsidRPr="0054396D">
        <w:rPr>
          <w:sz w:val="22"/>
          <w:szCs w:val="22"/>
        </w:rPr>
        <w:t> </w:t>
      </w:r>
      <w:r w:rsidR="00E37772" w:rsidRPr="0054396D">
        <w:rPr>
          <w:sz w:val="22"/>
          <w:szCs w:val="22"/>
        </w:rPr>
        <w:t>čl</w:t>
      </w:r>
      <w:r w:rsidR="003D7E62" w:rsidRPr="0054396D">
        <w:rPr>
          <w:sz w:val="22"/>
          <w:szCs w:val="22"/>
        </w:rPr>
        <w:t>.</w:t>
      </w:r>
      <w:r w:rsidR="00E37772" w:rsidRPr="0054396D">
        <w:rPr>
          <w:sz w:val="22"/>
          <w:szCs w:val="22"/>
        </w:rPr>
        <w:t xml:space="preserve"> </w:t>
      </w:r>
      <w:r w:rsidR="004D1CAA" w:rsidRPr="0054396D">
        <w:rPr>
          <w:sz w:val="22"/>
          <w:szCs w:val="22"/>
        </w:rPr>
        <w:t>18</w:t>
      </w:r>
      <w:r w:rsidR="00E37772" w:rsidRPr="0054396D">
        <w:rPr>
          <w:sz w:val="22"/>
          <w:szCs w:val="22"/>
        </w:rPr>
        <w:t xml:space="preserve"> VZP</w:t>
      </w:r>
      <w:r w:rsidR="00120C84" w:rsidRPr="0054396D">
        <w:rPr>
          <w:sz w:val="22"/>
          <w:szCs w:val="22"/>
        </w:rPr>
        <w:t>.</w:t>
      </w:r>
    </w:p>
    <w:bookmarkEnd w:id="40"/>
    <w:p w14:paraId="5B181750" w14:textId="77777777" w:rsidR="003312ED" w:rsidRPr="00923291" w:rsidRDefault="00696212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54396D">
        <w:rPr>
          <w:sz w:val="22"/>
          <w:szCs w:val="22"/>
        </w:rPr>
        <w:t>Prijímateľ berie na vedomie, že</w:t>
      </w:r>
      <w:r w:rsidRPr="004D1CAA"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NFP, a to aj každá jeho časť</w:t>
      </w:r>
      <w:r w:rsidR="00D019D6" w:rsidRPr="00F304D0">
        <w:rPr>
          <w:b/>
          <w:sz w:val="22"/>
          <w:szCs w:val="22"/>
        </w:rPr>
        <w:t>,</w:t>
      </w:r>
      <w:r w:rsidRPr="00F304D0">
        <w:rPr>
          <w:b/>
          <w:sz w:val="22"/>
          <w:szCs w:val="22"/>
        </w:rPr>
        <w:t xml:space="preserve"> </w:t>
      </w:r>
      <w:r w:rsidR="00884CF8" w:rsidRPr="00F304D0">
        <w:rPr>
          <w:b/>
          <w:sz w:val="22"/>
          <w:szCs w:val="22"/>
        </w:rPr>
        <w:t>sú finančné prostriedky poskytované z rozpočtu z EÚ a spolufinancované z prostriedkov štátneho rozpočtu SR</w:t>
      </w:r>
      <w:r w:rsidR="00884CF8" w:rsidRPr="00884CF8">
        <w:rPr>
          <w:sz w:val="22"/>
          <w:szCs w:val="22"/>
        </w:rPr>
        <w:t xml:space="preserve"> v závislosti od Právnych </w:t>
      </w:r>
      <w:r w:rsidR="00884CF8" w:rsidRPr="00361061">
        <w:rPr>
          <w:sz w:val="22"/>
          <w:szCs w:val="22"/>
        </w:rPr>
        <w:t>dokumentov</w:t>
      </w:r>
      <w:r w:rsidRPr="00361061">
        <w:rPr>
          <w:sz w:val="22"/>
          <w:szCs w:val="22"/>
        </w:rPr>
        <w:t>. Na kontrolu a</w:t>
      </w:r>
      <w:r w:rsidR="00262079" w:rsidRPr="00361061">
        <w:rPr>
          <w:sz w:val="22"/>
          <w:szCs w:val="22"/>
        </w:rPr>
        <w:t> </w:t>
      </w:r>
      <w:r w:rsidRPr="00361061">
        <w:rPr>
          <w:sz w:val="22"/>
          <w:szCs w:val="22"/>
        </w:rPr>
        <w:t xml:space="preserve">audit použitia týchto </w:t>
      </w:r>
      <w:r w:rsidR="004B64EF" w:rsidRPr="00361061">
        <w:rPr>
          <w:sz w:val="22"/>
          <w:szCs w:val="22"/>
        </w:rPr>
        <w:t xml:space="preserve">verejných </w:t>
      </w:r>
      <w:r w:rsidRPr="00361061">
        <w:rPr>
          <w:sz w:val="22"/>
          <w:szCs w:val="22"/>
        </w:rPr>
        <w:t>finančných prostriedkov</w:t>
      </w:r>
      <w:r w:rsidR="00262079" w:rsidRPr="00361061">
        <w:rPr>
          <w:sz w:val="22"/>
          <w:szCs w:val="22"/>
        </w:rPr>
        <w:t>, ukladanie</w:t>
      </w:r>
      <w:r w:rsidRPr="00361061">
        <w:rPr>
          <w:sz w:val="22"/>
          <w:szCs w:val="22"/>
        </w:rPr>
        <w:t xml:space="preserve"> a vymáhanie </w:t>
      </w:r>
      <w:r w:rsidR="00262079" w:rsidRPr="00361061">
        <w:rPr>
          <w:sz w:val="22"/>
          <w:szCs w:val="22"/>
        </w:rPr>
        <w:t xml:space="preserve">sankcií za porušenie finančnej disciplíny </w:t>
      </w:r>
      <w:r w:rsidRPr="00361061">
        <w:rPr>
          <w:sz w:val="22"/>
          <w:szCs w:val="22"/>
        </w:rPr>
        <w:t>sa vzťahuje režim upravený v</w:t>
      </w:r>
      <w:r w:rsidR="00577228" w:rsidRPr="00361061">
        <w:rPr>
          <w:sz w:val="22"/>
          <w:szCs w:val="22"/>
        </w:rPr>
        <w:t> Zmluve</w:t>
      </w:r>
      <w:r w:rsidR="00C06F8F" w:rsidRPr="00361061">
        <w:rPr>
          <w:sz w:val="22"/>
          <w:szCs w:val="22"/>
        </w:rPr>
        <w:t xml:space="preserve"> </w:t>
      </w:r>
      <w:r w:rsidR="00A362E1" w:rsidRPr="00361061">
        <w:rPr>
          <w:sz w:val="22"/>
          <w:szCs w:val="22"/>
        </w:rPr>
        <w:t>o poskytnutí NFP</w:t>
      </w:r>
      <w:r w:rsidR="007F66EA" w:rsidRPr="00361061">
        <w:rPr>
          <w:sz w:val="22"/>
          <w:szCs w:val="22"/>
        </w:rPr>
        <w:t xml:space="preserve">, v </w:t>
      </w:r>
      <w:r w:rsidR="00D3748D" w:rsidRPr="00361061">
        <w:rPr>
          <w:sz w:val="22"/>
          <w:szCs w:val="22"/>
        </w:rPr>
        <w:t>P</w:t>
      </w:r>
      <w:r w:rsidR="007F66EA" w:rsidRPr="00361061">
        <w:rPr>
          <w:sz w:val="22"/>
          <w:szCs w:val="22"/>
        </w:rPr>
        <w:t xml:space="preserve">rávnych aktoch EÚ </w:t>
      </w:r>
      <w:r w:rsidR="00AE481F" w:rsidRPr="00361061">
        <w:rPr>
          <w:sz w:val="22"/>
          <w:szCs w:val="22"/>
        </w:rPr>
        <w:t>a v právnych predpisoch SR</w:t>
      </w:r>
      <w:r w:rsidR="00C06F8F" w:rsidRPr="00361061">
        <w:rPr>
          <w:sz w:val="22"/>
          <w:szCs w:val="22"/>
        </w:rPr>
        <w:t>.</w:t>
      </w:r>
      <w:r w:rsidRPr="00923291">
        <w:rPr>
          <w:sz w:val="22"/>
          <w:szCs w:val="22"/>
        </w:rPr>
        <w:t xml:space="preserve"> </w:t>
      </w:r>
    </w:p>
    <w:p w14:paraId="46433E7D" w14:textId="77777777" w:rsidR="00A62669" w:rsidRPr="00E31B7C" w:rsidRDefault="00DE72BA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E31B7C">
        <w:rPr>
          <w:sz w:val="22"/>
          <w:szCs w:val="22"/>
        </w:rPr>
        <w:t xml:space="preserve">Vzhľadom na charakter Aktivít, ktoré sú obsahom Projektu a v súlade s podmienkami poskytnutia príspevku stanovenými vo Výzve, </w:t>
      </w:r>
      <w:r w:rsidRPr="00F304D0">
        <w:rPr>
          <w:b/>
          <w:sz w:val="22"/>
          <w:szCs w:val="22"/>
        </w:rPr>
        <w:t>poskytnutie NFP</w:t>
      </w:r>
      <w:r w:rsidRPr="00E31B7C">
        <w:rPr>
          <w:sz w:val="22"/>
          <w:szCs w:val="22"/>
        </w:rPr>
        <w:t xml:space="preserve"> podľa Zmluvy o poskytnutí NFP </w:t>
      </w:r>
      <w:r w:rsidRPr="00F304D0">
        <w:rPr>
          <w:b/>
          <w:sz w:val="22"/>
          <w:szCs w:val="22"/>
        </w:rPr>
        <w:t>nepodlieha uplatňovaniu pravidiel štátnej pomoci</w:t>
      </w:r>
      <w:r w:rsidRPr="00E31B7C">
        <w:rPr>
          <w:sz w:val="22"/>
          <w:szCs w:val="22"/>
        </w:rPr>
        <w:t xml:space="preserve">. Ak Prijímateľ zmení charakter Aktivít alebo bude v rámci Projektu alebo v súvislosti s ním vykonávať akékoľvek úkony, v dôsledku ktorých by sa pravidlá týkajúce sa štátnej pomoci stali uplatniteľnými na Projekt, je povinný </w:t>
      </w:r>
      <w:r w:rsidR="00A62669" w:rsidRPr="007239FC">
        <w:rPr>
          <w:sz w:val="22"/>
          <w:szCs w:val="22"/>
        </w:rPr>
        <w:t xml:space="preserve">vrátiť alebo vymôcť </w:t>
      </w:r>
      <w:r w:rsidR="00B7084E" w:rsidRPr="007239FC">
        <w:rPr>
          <w:sz w:val="22"/>
          <w:szCs w:val="22"/>
        </w:rPr>
        <w:t xml:space="preserve">vrátenie </w:t>
      </w:r>
      <w:r w:rsidR="004614A7" w:rsidRPr="00A22AC7">
        <w:rPr>
          <w:sz w:val="22"/>
          <w:szCs w:val="22"/>
        </w:rPr>
        <w:t>tejto</w:t>
      </w:r>
      <w:r w:rsidR="00A62669" w:rsidRPr="00A22AC7">
        <w:rPr>
          <w:sz w:val="22"/>
          <w:szCs w:val="22"/>
        </w:rPr>
        <w:t xml:space="preserve"> štátnej pomoci</w:t>
      </w:r>
      <w:r w:rsidR="004614A7" w:rsidRPr="00A22AC7">
        <w:rPr>
          <w:sz w:val="22"/>
          <w:szCs w:val="22"/>
        </w:rPr>
        <w:t xml:space="preserve"> poskytnutej v rozpore s uplatniteľnými pravidlami vyplývajúcimi z právnych predpisov SR a</w:t>
      </w:r>
      <w:r w:rsidR="001D0149" w:rsidRPr="00A22AC7">
        <w:rPr>
          <w:sz w:val="22"/>
          <w:szCs w:val="22"/>
        </w:rPr>
        <w:t>lebo</w:t>
      </w:r>
      <w:r w:rsidR="004614A7" w:rsidRPr="00A22AC7">
        <w:rPr>
          <w:sz w:val="22"/>
          <w:szCs w:val="22"/>
        </w:rPr>
        <w:t> </w:t>
      </w:r>
      <w:r w:rsidR="001D0149" w:rsidRPr="00A22AC7">
        <w:rPr>
          <w:sz w:val="22"/>
          <w:szCs w:val="22"/>
        </w:rPr>
        <w:t xml:space="preserve">Právnych </w:t>
      </w:r>
      <w:r w:rsidR="004614A7" w:rsidRPr="00A22AC7">
        <w:rPr>
          <w:sz w:val="22"/>
          <w:szCs w:val="22"/>
        </w:rPr>
        <w:t>aktov EÚ,</w:t>
      </w:r>
      <w:r w:rsidR="00A62669" w:rsidRPr="00A22AC7">
        <w:rPr>
          <w:sz w:val="22"/>
          <w:szCs w:val="22"/>
        </w:rPr>
        <w:t xml:space="preserve"> spolu s úrokmi vo výške, v lehotách a spôsobom vyplývajúcim z príslušných právnych predpisov SR a</w:t>
      </w:r>
      <w:r w:rsidR="001D0149" w:rsidRPr="00A22AC7">
        <w:rPr>
          <w:sz w:val="22"/>
          <w:szCs w:val="22"/>
        </w:rPr>
        <w:t>lebo z</w:t>
      </w:r>
      <w:r w:rsidR="00A62669" w:rsidRPr="00A22AC7">
        <w:rPr>
          <w:sz w:val="22"/>
          <w:szCs w:val="22"/>
        </w:rPr>
        <w:t> </w:t>
      </w:r>
      <w:r w:rsidR="001D0149" w:rsidRPr="00A22AC7">
        <w:rPr>
          <w:sz w:val="22"/>
          <w:szCs w:val="22"/>
        </w:rPr>
        <w:t>P</w:t>
      </w:r>
      <w:r w:rsidR="00A62669" w:rsidRPr="00A22AC7">
        <w:rPr>
          <w:sz w:val="22"/>
          <w:szCs w:val="22"/>
        </w:rPr>
        <w:t xml:space="preserve">rávnych aktov EÚ. Prijímateľ je súčasne povinný vrátiť NFP alebo jeho časť v dôsledku porušenia povinnosti podľa druhej vety tohto odseku </w:t>
      </w:r>
      <w:r w:rsidR="00207DBB" w:rsidRPr="00F304D0">
        <w:rPr>
          <w:sz w:val="22"/>
          <w:szCs w:val="22"/>
        </w:rPr>
        <w:t> podľa čl.</w:t>
      </w:r>
      <w:r w:rsidR="00A62669" w:rsidRPr="00F304D0">
        <w:rPr>
          <w:sz w:val="22"/>
          <w:szCs w:val="22"/>
        </w:rPr>
        <w:t xml:space="preserve"> </w:t>
      </w:r>
      <w:r w:rsidR="0069517F" w:rsidRPr="00F304D0">
        <w:rPr>
          <w:sz w:val="22"/>
          <w:szCs w:val="22"/>
        </w:rPr>
        <w:t>18</w:t>
      </w:r>
      <w:r w:rsidR="00A62669" w:rsidRPr="00F304D0">
        <w:rPr>
          <w:sz w:val="22"/>
          <w:szCs w:val="22"/>
        </w:rPr>
        <w:t xml:space="preserve"> VZP</w:t>
      </w:r>
      <w:r w:rsidR="00A62669" w:rsidRPr="00E31B7C">
        <w:rPr>
          <w:sz w:val="22"/>
          <w:szCs w:val="22"/>
        </w:rPr>
        <w:t xml:space="preserve">. Povinnosti Prijímateľa uvedené </w:t>
      </w:r>
      <w:r w:rsidR="00A62669" w:rsidRPr="00F304D0">
        <w:rPr>
          <w:sz w:val="22"/>
          <w:szCs w:val="22"/>
        </w:rPr>
        <w:t>v</w:t>
      </w:r>
      <w:r w:rsidR="0069517F" w:rsidRPr="00F304D0">
        <w:rPr>
          <w:sz w:val="22"/>
          <w:szCs w:val="22"/>
        </w:rPr>
        <w:t> </w:t>
      </w:r>
      <w:r w:rsidR="00A62669" w:rsidRPr="00F304D0">
        <w:rPr>
          <w:sz w:val="22"/>
          <w:szCs w:val="22"/>
        </w:rPr>
        <w:t>čl</w:t>
      </w:r>
      <w:r w:rsidR="0069517F" w:rsidRPr="00F304D0">
        <w:rPr>
          <w:sz w:val="22"/>
          <w:szCs w:val="22"/>
        </w:rPr>
        <w:t>.</w:t>
      </w:r>
      <w:r w:rsidR="00A62669" w:rsidRPr="00F304D0">
        <w:rPr>
          <w:sz w:val="22"/>
          <w:szCs w:val="22"/>
        </w:rPr>
        <w:t xml:space="preserve"> 6 ods</w:t>
      </w:r>
      <w:r w:rsidR="00601E80" w:rsidRPr="00F304D0">
        <w:rPr>
          <w:sz w:val="22"/>
          <w:szCs w:val="22"/>
        </w:rPr>
        <w:t>.</w:t>
      </w:r>
      <w:r w:rsidR="00A62669" w:rsidRPr="00F304D0">
        <w:rPr>
          <w:sz w:val="22"/>
          <w:szCs w:val="22"/>
        </w:rPr>
        <w:t xml:space="preserve"> 5 VZP</w:t>
      </w:r>
      <w:r w:rsidR="00A62669" w:rsidRPr="00E31B7C">
        <w:rPr>
          <w:sz w:val="22"/>
          <w:szCs w:val="22"/>
        </w:rPr>
        <w:t xml:space="preserve"> nie sú týmto ustanovením dotknuté.</w:t>
      </w:r>
    </w:p>
    <w:p w14:paraId="1CC126DE" w14:textId="77777777" w:rsidR="00EB64C7" w:rsidRPr="00923291" w:rsidRDefault="00EB64C7" w:rsidP="00923291">
      <w:pPr>
        <w:spacing w:before="120" w:line="259" w:lineRule="auto"/>
        <w:jc w:val="both"/>
        <w:rPr>
          <w:sz w:val="22"/>
          <w:szCs w:val="22"/>
        </w:rPr>
      </w:pPr>
    </w:p>
    <w:p w14:paraId="38FCC3E1" w14:textId="77777777" w:rsidR="00696212" w:rsidRPr="00CA69AC" w:rsidRDefault="004938A2" w:rsidP="00AF10E5">
      <w:pPr>
        <w:pStyle w:val="Nadpis3"/>
      </w:pPr>
      <w:r w:rsidRPr="00CA69AC">
        <w:lastRenderedPageBreak/>
        <w:t>OSOBITNÉ DOJEDNANIA</w:t>
      </w:r>
    </w:p>
    <w:p w14:paraId="53F34F2D" w14:textId="71081968" w:rsidR="003312ED" w:rsidRPr="00634A1F" w:rsidRDefault="00A57D9D" w:rsidP="00923291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634A1F">
        <w:rPr>
          <w:sz w:val="22"/>
          <w:szCs w:val="22"/>
        </w:rPr>
        <w:t xml:space="preserve">Prijímateľ </w:t>
      </w:r>
      <w:r w:rsidR="00BE6D04" w:rsidRPr="00634A1F">
        <w:rPr>
          <w:sz w:val="22"/>
          <w:szCs w:val="22"/>
        </w:rPr>
        <w:t xml:space="preserve">sa zaväzuje </w:t>
      </w:r>
      <w:r w:rsidRPr="00634A1F">
        <w:rPr>
          <w:sz w:val="22"/>
          <w:szCs w:val="22"/>
        </w:rPr>
        <w:t>predklad</w:t>
      </w:r>
      <w:r w:rsidR="00BE6D04" w:rsidRPr="00634A1F">
        <w:rPr>
          <w:sz w:val="22"/>
          <w:szCs w:val="22"/>
        </w:rPr>
        <w:t>ať</w:t>
      </w:r>
      <w:r w:rsidRPr="00634A1F">
        <w:rPr>
          <w:sz w:val="22"/>
          <w:szCs w:val="22"/>
        </w:rPr>
        <w:t xml:space="preserve"> </w:t>
      </w:r>
      <w:commentRangeStart w:id="41"/>
      <w:r w:rsidRPr="00634A1F">
        <w:rPr>
          <w:sz w:val="22"/>
          <w:szCs w:val="22"/>
        </w:rPr>
        <w:t xml:space="preserve">Žiadosti o platbu </w:t>
      </w:r>
      <w:commentRangeEnd w:id="41"/>
      <w:r w:rsidR="00A728D4" w:rsidRPr="00CA69AC">
        <w:rPr>
          <w:rStyle w:val="Odkaznakomentr"/>
        </w:rPr>
        <w:commentReference w:id="41"/>
      </w:r>
      <w:r w:rsidR="00C764F0" w:rsidRPr="00634A1F">
        <w:rPr>
          <w:sz w:val="22"/>
          <w:szCs w:val="22"/>
        </w:rPr>
        <w:t>v zmysle termínov uvedených v</w:t>
      </w:r>
      <w:r w:rsidR="00CA69AC" w:rsidRPr="00634A1F">
        <w:rPr>
          <w:sz w:val="22"/>
          <w:szCs w:val="22"/>
        </w:rPr>
        <w:t> časti 1</w:t>
      </w:r>
      <w:ins w:id="42" w:author="Autor">
        <w:r w:rsidR="009C2E93">
          <w:rPr>
            <w:sz w:val="22"/>
            <w:szCs w:val="22"/>
          </w:rPr>
          <w:t>0</w:t>
        </w:r>
      </w:ins>
      <w:del w:id="43" w:author="Autor">
        <w:r w:rsidR="00CA69AC" w:rsidRPr="00634A1F" w:rsidDel="009C2E93">
          <w:rPr>
            <w:sz w:val="22"/>
            <w:szCs w:val="22"/>
          </w:rPr>
          <w:delText>1</w:delText>
        </w:r>
      </w:del>
      <w:r w:rsidR="00CA69AC" w:rsidRPr="00634A1F">
        <w:rPr>
          <w:sz w:val="22"/>
          <w:szCs w:val="22"/>
        </w:rPr>
        <w:t xml:space="preserve"> </w:t>
      </w:r>
      <w:r w:rsidR="00C764F0" w:rsidRPr="00634A1F">
        <w:rPr>
          <w:sz w:val="22"/>
          <w:szCs w:val="22"/>
        </w:rPr>
        <w:t>príloh</w:t>
      </w:r>
      <w:r w:rsidR="00CA69AC" w:rsidRPr="00634A1F">
        <w:rPr>
          <w:sz w:val="22"/>
          <w:szCs w:val="22"/>
        </w:rPr>
        <w:t>y</w:t>
      </w:r>
      <w:r w:rsidR="00C764F0" w:rsidRPr="00634A1F">
        <w:rPr>
          <w:sz w:val="22"/>
          <w:szCs w:val="22"/>
        </w:rPr>
        <w:t xml:space="preserve"> č. 2 Zmluvy o poskytnutí NFP</w:t>
      </w:r>
      <w:ins w:id="44" w:author="Autor">
        <w:r w:rsidR="0098414E">
          <w:rPr>
            <w:sz w:val="22"/>
            <w:szCs w:val="22"/>
          </w:rPr>
          <w:t xml:space="preserve"> počas trvania Zmluvy o poskytnutí NFP, najneskôr do predloženia Žiadosti o platbu (s príznakom záverečná)</w:t>
        </w:r>
      </w:ins>
      <w:r w:rsidR="00C764F0" w:rsidRPr="00634A1F">
        <w:rPr>
          <w:sz w:val="22"/>
          <w:szCs w:val="22"/>
        </w:rPr>
        <w:t>.</w:t>
      </w:r>
      <w:r w:rsidR="00905CC0" w:rsidRPr="00CA69AC" w:rsidDel="00905CC0">
        <w:rPr>
          <w:sz w:val="22"/>
          <w:szCs w:val="22"/>
        </w:rPr>
        <w:t xml:space="preserve"> </w:t>
      </w:r>
    </w:p>
    <w:p w14:paraId="38315348" w14:textId="77777777" w:rsidR="00696212" w:rsidRPr="00B3087D" w:rsidRDefault="004938A2" w:rsidP="00634A1F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  <w:rPrChange w:id="45" w:author="Autor">
            <w:rPr>
              <w:sz w:val="22"/>
              <w:szCs w:val="22"/>
              <w:highlight w:val="lightGray"/>
            </w:rPr>
          </w:rPrChange>
        </w:rPr>
      </w:pPr>
      <w:r w:rsidRPr="00B3087D">
        <w:rPr>
          <w:sz w:val="22"/>
          <w:szCs w:val="22"/>
          <w:rPrChange w:id="46" w:author="Autor">
            <w:rPr>
              <w:sz w:val="22"/>
              <w:szCs w:val="22"/>
              <w:highlight w:val="lightGray"/>
            </w:rPr>
          </w:rPrChange>
        </w:rPr>
        <w:t xml:space="preserve">Zmluvné strany sa dohodli, že Poskytovateľ nebude povinný </w:t>
      </w:r>
      <w:r w:rsidR="0059655B" w:rsidRPr="00B3087D">
        <w:rPr>
          <w:sz w:val="22"/>
          <w:szCs w:val="22"/>
          <w:rPrChange w:id="47" w:author="Autor">
            <w:rPr>
              <w:sz w:val="22"/>
              <w:szCs w:val="22"/>
              <w:highlight w:val="lightGray"/>
            </w:rPr>
          </w:rPrChange>
        </w:rPr>
        <w:t>poskytovať</w:t>
      </w:r>
      <w:r w:rsidR="00D7203D" w:rsidRPr="00B3087D">
        <w:rPr>
          <w:sz w:val="22"/>
          <w:szCs w:val="22"/>
          <w:rPrChange w:id="48" w:author="Autor">
            <w:rPr>
              <w:sz w:val="22"/>
              <w:szCs w:val="22"/>
              <w:highlight w:val="lightGray"/>
            </w:rPr>
          </w:rPrChange>
        </w:rPr>
        <w:t xml:space="preserve"> Prijímateľovi</w:t>
      </w:r>
      <w:r w:rsidR="0059655B" w:rsidRPr="00B3087D">
        <w:rPr>
          <w:sz w:val="22"/>
          <w:szCs w:val="22"/>
          <w:rPrChange w:id="49" w:author="Autor">
            <w:rPr>
              <w:sz w:val="22"/>
              <w:szCs w:val="22"/>
              <w:highlight w:val="lightGray"/>
            </w:rPr>
          </w:rPrChange>
        </w:rPr>
        <w:t xml:space="preserve"> </w:t>
      </w:r>
      <w:r w:rsidR="0060326B" w:rsidRPr="00B3087D">
        <w:rPr>
          <w:sz w:val="22"/>
          <w:szCs w:val="22"/>
          <w:rPrChange w:id="50" w:author="Autor">
            <w:rPr>
              <w:sz w:val="22"/>
              <w:szCs w:val="22"/>
              <w:highlight w:val="lightGray"/>
            </w:rPr>
          </w:rPrChange>
        </w:rPr>
        <w:t xml:space="preserve">platby </w:t>
      </w:r>
      <w:r w:rsidRPr="00B3087D">
        <w:rPr>
          <w:sz w:val="22"/>
          <w:szCs w:val="22"/>
          <w:rPrChange w:id="51" w:author="Autor">
            <w:rPr>
              <w:sz w:val="22"/>
              <w:szCs w:val="22"/>
              <w:highlight w:val="lightGray"/>
            </w:rPr>
          </w:rPrChange>
        </w:rPr>
        <w:t xml:space="preserve">podľa Zmluvy </w:t>
      </w:r>
      <w:r w:rsidR="008F4737" w:rsidRPr="00B3087D">
        <w:rPr>
          <w:sz w:val="22"/>
          <w:szCs w:val="22"/>
          <w:rPrChange w:id="52" w:author="Autor">
            <w:rPr>
              <w:sz w:val="22"/>
              <w:szCs w:val="22"/>
              <w:highlight w:val="lightGray"/>
            </w:rPr>
          </w:rPrChange>
        </w:rPr>
        <w:t xml:space="preserve">o poskytnutí NFP </w:t>
      </w:r>
      <w:r w:rsidRPr="00B3087D">
        <w:rPr>
          <w:sz w:val="22"/>
          <w:szCs w:val="22"/>
          <w:rPrChange w:id="53" w:author="Autor">
            <w:rPr>
              <w:sz w:val="22"/>
              <w:szCs w:val="22"/>
              <w:highlight w:val="lightGray"/>
            </w:rPr>
          </w:rPrChange>
        </w:rPr>
        <w:t>dovtedy, kým mu Prijímateľ nepreukáže</w:t>
      </w:r>
      <w:r w:rsidR="00993B20" w:rsidRPr="00B3087D">
        <w:rPr>
          <w:sz w:val="22"/>
          <w:szCs w:val="22"/>
          <w:rPrChange w:id="54" w:author="Autor">
            <w:rPr>
              <w:sz w:val="22"/>
              <w:szCs w:val="22"/>
              <w:highlight w:val="lightGray"/>
            </w:rPr>
          </w:rPrChange>
        </w:rPr>
        <w:t xml:space="preserve"> </w:t>
      </w:r>
      <w:r w:rsidR="00576F95" w:rsidRPr="00B3087D">
        <w:rPr>
          <w:sz w:val="22"/>
          <w:szCs w:val="22"/>
          <w:rPrChange w:id="55" w:author="Autor">
            <w:rPr>
              <w:sz w:val="22"/>
              <w:szCs w:val="22"/>
              <w:highlight w:val="lightGray"/>
            </w:rPr>
          </w:rPrChange>
        </w:rPr>
        <w:t xml:space="preserve">spôsobom </w:t>
      </w:r>
      <w:r w:rsidR="00273065" w:rsidRPr="00B3087D">
        <w:rPr>
          <w:sz w:val="22"/>
          <w:szCs w:val="22"/>
          <w:rPrChange w:id="56" w:author="Autor">
            <w:rPr>
              <w:sz w:val="22"/>
              <w:szCs w:val="22"/>
              <w:highlight w:val="lightGray"/>
            </w:rPr>
          </w:rPrChange>
        </w:rPr>
        <w:t xml:space="preserve">určeným </w:t>
      </w:r>
      <w:r w:rsidR="00576F95" w:rsidRPr="00B3087D">
        <w:rPr>
          <w:sz w:val="22"/>
          <w:szCs w:val="22"/>
          <w:rPrChange w:id="57" w:author="Autor">
            <w:rPr>
              <w:sz w:val="22"/>
              <w:szCs w:val="22"/>
              <w:highlight w:val="lightGray"/>
            </w:rPr>
          </w:rPrChange>
        </w:rPr>
        <w:t>Poskytovateľom</w:t>
      </w:r>
      <w:r w:rsidRPr="00B3087D">
        <w:rPr>
          <w:sz w:val="22"/>
          <w:szCs w:val="22"/>
          <w:rPrChange w:id="58" w:author="Autor">
            <w:rPr>
              <w:sz w:val="22"/>
              <w:szCs w:val="22"/>
              <w:highlight w:val="lightGray"/>
            </w:rPr>
          </w:rPrChange>
        </w:rPr>
        <w:t xml:space="preserve"> </w:t>
      </w:r>
      <w:r w:rsidR="002B0B6D" w:rsidRPr="00B3087D">
        <w:rPr>
          <w:b/>
          <w:sz w:val="22"/>
          <w:szCs w:val="22"/>
          <w:rPrChange w:id="59" w:author="Autor">
            <w:rPr>
              <w:b/>
              <w:sz w:val="22"/>
              <w:szCs w:val="22"/>
              <w:highlight w:val="lightGray"/>
            </w:rPr>
          </w:rPrChange>
        </w:rPr>
        <w:t>P</w:t>
      </w:r>
      <w:r w:rsidR="00B92C81" w:rsidRPr="00B3087D">
        <w:rPr>
          <w:b/>
          <w:sz w:val="22"/>
          <w:szCs w:val="22"/>
          <w:rPrChange w:id="60" w:author="Autor">
            <w:rPr>
              <w:b/>
              <w:sz w:val="22"/>
              <w:szCs w:val="22"/>
              <w:highlight w:val="lightGray"/>
            </w:rPr>
          </w:rPrChange>
        </w:rPr>
        <w:t xml:space="preserve">oistenie </w:t>
      </w:r>
      <w:r w:rsidR="00E3581B" w:rsidRPr="00B3087D">
        <w:rPr>
          <w:b/>
          <w:sz w:val="22"/>
          <w:szCs w:val="22"/>
          <w:rPrChange w:id="61" w:author="Autor">
            <w:rPr>
              <w:b/>
              <w:sz w:val="22"/>
              <w:szCs w:val="22"/>
              <w:highlight w:val="lightGray"/>
            </w:rPr>
          </w:rPrChange>
        </w:rPr>
        <w:t>majetku</w:t>
      </w:r>
      <w:r w:rsidR="00E3581B" w:rsidRPr="00B3087D">
        <w:rPr>
          <w:sz w:val="22"/>
          <w:szCs w:val="22"/>
          <w:rPrChange w:id="62" w:author="Autor">
            <w:rPr>
              <w:sz w:val="22"/>
              <w:szCs w:val="22"/>
              <w:highlight w:val="lightGray"/>
            </w:rPr>
          </w:rPrChange>
        </w:rPr>
        <w:t xml:space="preserve"> </w:t>
      </w:r>
      <w:r w:rsidR="00322A0D" w:rsidRPr="00B3087D">
        <w:rPr>
          <w:sz w:val="22"/>
          <w:szCs w:val="22"/>
          <w:rPrChange w:id="63" w:author="Autor">
            <w:rPr>
              <w:sz w:val="22"/>
              <w:szCs w:val="22"/>
              <w:highlight w:val="lightGray"/>
            </w:rPr>
          </w:rPrChange>
        </w:rPr>
        <w:t>obstaraného alebo</w:t>
      </w:r>
      <w:r w:rsidR="00E3581B" w:rsidRPr="00B3087D">
        <w:rPr>
          <w:sz w:val="22"/>
          <w:szCs w:val="22"/>
          <w:rPrChange w:id="64" w:author="Autor">
            <w:rPr>
              <w:sz w:val="22"/>
              <w:szCs w:val="22"/>
              <w:highlight w:val="lightGray"/>
            </w:rPr>
          </w:rPrChange>
        </w:rPr>
        <w:t xml:space="preserve"> zhodnoteného v súvislosti s</w:t>
      </w:r>
      <w:r w:rsidR="008A040A" w:rsidRPr="00B3087D">
        <w:rPr>
          <w:sz w:val="22"/>
          <w:szCs w:val="22"/>
          <w:rPrChange w:id="65" w:author="Autor">
            <w:rPr>
              <w:sz w:val="22"/>
              <w:szCs w:val="22"/>
              <w:highlight w:val="lightGray"/>
            </w:rPr>
          </w:rPrChange>
        </w:rPr>
        <w:t> </w:t>
      </w:r>
      <w:r w:rsidR="003D48FF" w:rsidRPr="00B3087D">
        <w:rPr>
          <w:sz w:val="22"/>
          <w:szCs w:val="22"/>
          <w:rPrChange w:id="66" w:author="Autor">
            <w:rPr>
              <w:sz w:val="22"/>
              <w:szCs w:val="22"/>
              <w:highlight w:val="lightGray"/>
            </w:rPr>
          </w:rPrChange>
        </w:rPr>
        <w:t>R</w:t>
      </w:r>
      <w:r w:rsidR="00E3581B" w:rsidRPr="00B3087D">
        <w:rPr>
          <w:sz w:val="22"/>
          <w:szCs w:val="22"/>
          <w:rPrChange w:id="67" w:author="Autor">
            <w:rPr>
              <w:sz w:val="22"/>
              <w:szCs w:val="22"/>
              <w:highlight w:val="lightGray"/>
            </w:rPr>
          </w:rPrChange>
        </w:rPr>
        <w:t>ealizáciou</w:t>
      </w:r>
      <w:r w:rsidR="008A040A" w:rsidRPr="00B3087D">
        <w:rPr>
          <w:sz w:val="22"/>
          <w:szCs w:val="22"/>
          <w:rPrChange w:id="68" w:author="Autor">
            <w:rPr>
              <w:sz w:val="22"/>
              <w:szCs w:val="22"/>
              <w:highlight w:val="lightGray"/>
            </w:rPr>
          </w:rPrChange>
        </w:rPr>
        <w:t xml:space="preserve"> hlavných</w:t>
      </w:r>
      <w:r w:rsidR="00E3581B" w:rsidRPr="00B3087D">
        <w:rPr>
          <w:sz w:val="22"/>
          <w:szCs w:val="22"/>
          <w:rPrChange w:id="69" w:author="Autor">
            <w:rPr>
              <w:sz w:val="22"/>
              <w:szCs w:val="22"/>
              <w:highlight w:val="lightGray"/>
            </w:rPr>
          </w:rPrChange>
        </w:rPr>
        <w:t xml:space="preserve"> </w:t>
      </w:r>
      <w:r w:rsidR="003D48FF" w:rsidRPr="00B3087D">
        <w:rPr>
          <w:sz w:val="22"/>
          <w:szCs w:val="22"/>
          <w:rPrChange w:id="70" w:author="Autor">
            <w:rPr>
              <w:sz w:val="22"/>
              <w:szCs w:val="22"/>
              <w:highlight w:val="lightGray"/>
            </w:rPr>
          </w:rPrChange>
        </w:rPr>
        <w:t xml:space="preserve">aktivít </w:t>
      </w:r>
      <w:r w:rsidR="00E3581B" w:rsidRPr="00B3087D">
        <w:rPr>
          <w:sz w:val="22"/>
          <w:szCs w:val="22"/>
          <w:rPrChange w:id="71" w:author="Autor">
            <w:rPr>
              <w:sz w:val="22"/>
              <w:szCs w:val="22"/>
              <w:highlight w:val="lightGray"/>
            </w:rPr>
          </w:rPrChange>
        </w:rPr>
        <w:t>Projektu</w:t>
      </w:r>
      <w:r w:rsidR="00B96320" w:rsidRPr="00B3087D">
        <w:rPr>
          <w:sz w:val="22"/>
          <w:szCs w:val="22"/>
          <w:rPrChange w:id="72" w:author="Autor">
            <w:rPr>
              <w:sz w:val="22"/>
              <w:szCs w:val="22"/>
              <w:highlight w:val="lightGray"/>
            </w:rPr>
          </w:rPrChange>
        </w:rPr>
        <w:t xml:space="preserve"> </w:t>
      </w:r>
      <w:r w:rsidR="00773EB4" w:rsidRPr="00B3087D">
        <w:rPr>
          <w:sz w:val="22"/>
          <w:szCs w:val="22"/>
          <w:rPrChange w:id="73" w:author="Autor">
            <w:rPr>
              <w:sz w:val="22"/>
              <w:szCs w:val="22"/>
              <w:highlight w:val="lightGray"/>
            </w:rPr>
          </w:rPrChange>
        </w:rPr>
        <w:t>v zmysle</w:t>
      </w:r>
      <w:r w:rsidR="003D7E62" w:rsidRPr="00B3087D">
        <w:rPr>
          <w:sz w:val="22"/>
          <w:szCs w:val="22"/>
          <w:rPrChange w:id="74" w:author="Autor">
            <w:rPr>
              <w:sz w:val="22"/>
              <w:szCs w:val="22"/>
              <w:highlight w:val="lightGray"/>
            </w:rPr>
          </w:rPrChange>
        </w:rPr>
        <w:t> </w:t>
      </w:r>
      <w:r w:rsidR="00E3581B" w:rsidRPr="00B3087D">
        <w:rPr>
          <w:sz w:val="22"/>
          <w:szCs w:val="22"/>
          <w:rPrChange w:id="75" w:author="Autor">
            <w:rPr>
              <w:sz w:val="22"/>
              <w:szCs w:val="22"/>
              <w:highlight w:val="lightGray"/>
            </w:rPr>
          </w:rPrChange>
        </w:rPr>
        <w:t>čl</w:t>
      </w:r>
      <w:r w:rsidR="003D7E62" w:rsidRPr="00B3087D">
        <w:rPr>
          <w:sz w:val="22"/>
          <w:szCs w:val="22"/>
          <w:rPrChange w:id="76" w:author="Autor">
            <w:rPr>
              <w:sz w:val="22"/>
              <w:szCs w:val="22"/>
              <w:highlight w:val="lightGray"/>
            </w:rPr>
          </w:rPrChange>
        </w:rPr>
        <w:t>.</w:t>
      </w:r>
      <w:r w:rsidR="00E3581B" w:rsidRPr="00B3087D">
        <w:rPr>
          <w:sz w:val="22"/>
          <w:szCs w:val="22"/>
          <w:rPrChange w:id="77" w:author="Autor">
            <w:rPr>
              <w:sz w:val="22"/>
              <w:szCs w:val="22"/>
              <w:highlight w:val="lightGray"/>
            </w:rPr>
          </w:rPrChange>
        </w:rPr>
        <w:t xml:space="preserve"> </w:t>
      </w:r>
      <w:r w:rsidR="004D1CAA" w:rsidRPr="00B3087D">
        <w:rPr>
          <w:sz w:val="22"/>
          <w:szCs w:val="22"/>
          <w:rPrChange w:id="78" w:author="Autor">
            <w:rPr>
              <w:sz w:val="22"/>
              <w:szCs w:val="22"/>
              <w:highlight w:val="lightGray"/>
            </w:rPr>
          </w:rPrChange>
        </w:rPr>
        <w:t>14</w:t>
      </w:r>
      <w:r w:rsidR="002C312E" w:rsidRPr="00B3087D">
        <w:rPr>
          <w:sz w:val="22"/>
          <w:szCs w:val="22"/>
          <w:rPrChange w:id="79" w:author="Autor">
            <w:rPr>
              <w:sz w:val="22"/>
              <w:szCs w:val="22"/>
              <w:highlight w:val="lightGray"/>
            </w:rPr>
          </w:rPrChange>
        </w:rPr>
        <w:t xml:space="preserve"> </w:t>
      </w:r>
      <w:r w:rsidR="00E3581B" w:rsidRPr="00B3087D">
        <w:rPr>
          <w:sz w:val="22"/>
          <w:szCs w:val="22"/>
          <w:rPrChange w:id="80" w:author="Autor">
            <w:rPr>
              <w:sz w:val="22"/>
              <w:szCs w:val="22"/>
              <w:highlight w:val="lightGray"/>
            </w:rPr>
          </w:rPrChange>
        </w:rPr>
        <w:t>VZP</w:t>
      </w:r>
      <w:r w:rsidR="00FB7B6F" w:rsidRPr="00B3087D">
        <w:rPr>
          <w:sz w:val="22"/>
          <w:szCs w:val="22"/>
          <w:rPrChange w:id="81" w:author="Autor">
            <w:rPr>
              <w:sz w:val="22"/>
              <w:szCs w:val="22"/>
              <w:highlight w:val="lightGray"/>
            </w:rPr>
          </w:rPrChange>
        </w:rPr>
        <w:t xml:space="preserve">, </w:t>
      </w:r>
      <w:r w:rsidR="00214084" w:rsidRPr="00B3087D">
        <w:rPr>
          <w:b/>
          <w:sz w:val="22"/>
          <w:szCs w:val="22"/>
          <w:rPrChange w:id="82" w:author="Autor">
            <w:rPr>
              <w:b/>
              <w:sz w:val="22"/>
              <w:szCs w:val="22"/>
              <w:highlight w:val="lightGray"/>
            </w:rPr>
          </w:rPrChange>
        </w:rPr>
        <w:t>ak Poskytovateľ stanovil vo Výzve, že poistenie sa vyžaduje</w:t>
      </w:r>
      <w:r w:rsidR="00DC5435" w:rsidRPr="00B3087D">
        <w:rPr>
          <w:sz w:val="22"/>
          <w:szCs w:val="22"/>
          <w:rPrChange w:id="83" w:author="Autor">
            <w:rPr>
              <w:sz w:val="22"/>
              <w:szCs w:val="22"/>
              <w:highlight w:val="lightGray"/>
            </w:rPr>
          </w:rPrChange>
        </w:rPr>
        <w:t>.</w:t>
      </w:r>
    </w:p>
    <w:p w14:paraId="678FB1C0" w14:textId="77777777" w:rsidR="001D5055" w:rsidRPr="00782790" w:rsidRDefault="00441AC1" w:rsidP="00353BD3">
      <w:pPr>
        <w:pStyle w:val="Odsekzoznamu"/>
        <w:spacing w:before="120" w:line="259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4.</w:t>
      </w:r>
      <w:r w:rsidR="005A7EEF">
        <w:rPr>
          <w:sz w:val="22"/>
          <w:szCs w:val="22"/>
        </w:rPr>
        <w:t>3</w:t>
      </w:r>
      <w:r w:rsidR="00353BD3">
        <w:rPr>
          <w:sz w:val="22"/>
          <w:szCs w:val="22"/>
        </w:rPr>
        <w:tab/>
      </w:r>
      <w:r w:rsidR="00353BD3" w:rsidRPr="00F304D0">
        <w:rPr>
          <w:sz w:val="22"/>
          <w:szCs w:val="22"/>
          <w:highlight w:val="lightGray"/>
        </w:rPr>
        <w:t xml:space="preserve">Obdobie </w:t>
      </w:r>
      <w:r w:rsidR="007E0BB0" w:rsidRPr="00F304D0">
        <w:rPr>
          <w:sz w:val="22"/>
          <w:szCs w:val="22"/>
          <w:highlight w:val="lightGray"/>
        </w:rPr>
        <w:t xml:space="preserve">Udržateľnosti </w:t>
      </w:r>
      <w:r w:rsidR="00E9460E" w:rsidRPr="00F304D0">
        <w:rPr>
          <w:sz w:val="22"/>
          <w:szCs w:val="22"/>
          <w:highlight w:val="lightGray"/>
        </w:rPr>
        <w:t xml:space="preserve">Projektu </w:t>
      </w:r>
      <w:r w:rsidR="007E0BB0" w:rsidRPr="00F304D0">
        <w:rPr>
          <w:sz w:val="22"/>
          <w:szCs w:val="22"/>
          <w:highlight w:val="lightGray"/>
        </w:rPr>
        <w:t xml:space="preserve">je </w:t>
      </w:r>
      <w:commentRangeStart w:id="84"/>
      <w:r w:rsidRPr="00F304D0">
        <w:rPr>
          <w:sz w:val="22"/>
          <w:szCs w:val="22"/>
          <w:highlight w:val="lightGray"/>
        </w:rPr>
        <w:t>...</w:t>
      </w:r>
      <w:commentRangeEnd w:id="84"/>
      <w:r w:rsidRPr="00F304D0">
        <w:rPr>
          <w:rStyle w:val="Odkaznakomentr"/>
          <w:highlight w:val="lightGray"/>
        </w:rPr>
        <w:commentReference w:id="84"/>
      </w:r>
      <w:r w:rsidR="007E0BB0" w:rsidRPr="00F304D0">
        <w:rPr>
          <w:sz w:val="22"/>
          <w:szCs w:val="22"/>
          <w:highlight w:val="lightGray"/>
        </w:rPr>
        <w:t xml:space="preserve"> rokov.</w:t>
      </w:r>
    </w:p>
    <w:p w14:paraId="0EA30971" w14:textId="77777777" w:rsidR="00696212" w:rsidRPr="007239FC" w:rsidRDefault="00696212" w:rsidP="00AF10E5">
      <w:pPr>
        <w:pStyle w:val="Nadpis3"/>
      </w:pPr>
      <w:r w:rsidRPr="007239FC">
        <w:t>ZÁVEREČNÉ USTANOVENIA</w:t>
      </w:r>
    </w:p>
    <w:p w14:paraId="1FADDCBD" w14:textId="77777777" w:rsidR="003B32AA" w:rsidRPr="00486F81" w:rsidRDefault="003B32AA" w:rsidP="00782790">
      <w:pPr>
        <w:spacing w:line="259" w:lineRule="auto"/>
        <w:rPr>
          <w:sz w:val="22"/>
          <w:szCs w:val="22"/>
        </w:rPr>
      </w:pPr>
    </w:p>
    <w:p w14:paraId="6BFA0A56" w14:textId="252E7DF0" w:rsidR="003312ED" w:rsidRPr="002C04A0" w:rsidRDefault="004639E8" w:rsidP="00782790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2C04A0">
        <w:rPr>
          <w:sz w:val="22"/>
          <w:szCs w:val="22"/>
        </w:rPr>
        <w:t xml:space="preserve">Zmluva o poskytnutí NFP </w:t>
      </w:r>
      <w:r w:rsidR="006B2A9E" w:rsidRPr="002C04A0">
        <w:rPr>
          <w:sz w:val="22"/>
          <w:szCs w:val="22"/>
        </w:rPr>
        <w:t xml:space="preserve">je </w:t>
      </w:r>
      <w:r w:rsidR="006B2A9E" w:rsidRPr="00F304D0">
        <w:rPr>
          <w:b/>
          <w:sz w:val="22"/>
          <w:szCs w:val="22"/>
        </w:rPr>
        <w:t>uzavretá</w:t>
      </w:r>
      <w:r w:rsidRPr="002C04A0">
        <w:rPr>
          <w:sz w:val="22"/>
          <w:szCs w:val="22"/>
        </w:rPr>
        <w:t xml:space="preserve"> </w:t>
      </w:r>
      <w:r w:rsidR="00531FE0" w:rsidRPr="002C04A0">
        <w:rPr>
          <w:sz w:val="22"/>
          <w:szCs w:val="22"/>
        </w:rPr>
        <w:t>kalendárnym</w:t>
      </w:r>
      <w:r w:rsidRPr="002C04A0">
        <w:rPr>
          <w:sz w:val="22"/>
          <w:szCs w:val="22"/>
        </w:rPr>
        <w:t xml:space="preserve"> dňom neskoršieho podpisu Zmluvných strán a </w:t>
      </w:r>
      <w:r w:rsidRPr="00F304D0">
        <w:rPr>
          <w:b/>
          <w:sz w:val="22"/>
          <w:szCs w:val="22"/>
        </w:rPr>
        <w:t xml:space="preserve">účinnosť </w:t>
      </w:r>
      <w:r w:rsidR="00AF3CBC" w:rsidRPr="002C04A0">
        <w:rPr>
          <w:sz w:val="22"/>
          <w:szCs w:val="22"/>
        </w:rPr>
        <w:t>podľa</w:t>
      </w:r>
      <w:r w:rsidRPr="002C04A0">
        <w:rPr>
          <w:sz w:val="22"/>
          <w:szCs w:val="22"/>
        </w:rPr>
        <w:t xml:space="preserve"> § 47a Občianskeho zákonníka nadobúda </w:t>
      </w:r>
      <w:r w:rsidR="000F0CD6" w:rsidRPr="002C04A0">
        <w:rPr>
          <w:sz w:val="22"/>
          <w:szCs w:val="22"/>
        </w:rPr>
        <w:t xml:space="preserve">kalendárnym </w:t>
      </w:r>
      <w:r w:rsidRPr="002C04A0">
        <w:rPr>
          <w:sz w:val="22"/>
          <w:szCs w:val="22"/>
        </w:rPr>
        <w:t xml:space="preserve">dňom nasledujúcim po </w:t>
      </w:r>
      <w:ins w:id="86" w:author="Autor">
        <w:r w:rsidR="00E26B8D">
          <w:rPr>
            <w:sz w:val="22"/>
            <w:szCs w:val="22"/>
          </w:rPr>
          <w:t xml:space="preserve">kalendárnom </w:t>
        </w:r>
      </w:ins>
      <w:r w:rsidRPr="002C04A0">
        <w:rPr>
          <w:sz w:val="22"/>
          <w:szCs w:val="22"/>
        </w:rPr>
        <w:t xml:space="preserve">dni jej zverejnenia Poskytovateľom v Centrálnom registri zmlúv. Zmluvné strany sa dohodli, že prvé zverejnenie Zmluvy o poskytnutí NFP zabezpečí Poskytovateľ a o dátume zverejnenia Zmluvy o poskytnutí NFP informuje Prijímateľa. Ustanovenia o </w:t>
      </w:r>
      <w:r w:rsidR="00AF3CBC" w:rsidRPr="002C04A0">
        <w:rPr>
          <w:sz w:val="22"/>
          <w:szCs w:val="22"/>
        </w:rPr>
        <w:t>uzavretí</w:t>
      </w:r>
      <w:r w:rsidRPr="002C04A0">
        <w:rPr>
          <w:sz w:val="22"/>
          <w:szCs w:val="22"/>
        </w:rPr>
        <w:t xml:space="preserve"> a účinnosti podľa tohto odseku sa rovnako vzťahujú aj na uzavretie </w:t>
      </w:r>
      <w:r w:rsidRPr="00F304D0">
        <w:rPr>
          <w:b/>
          <w:sz w:val="22"/>
          <w:szCs w:val="22"/>
        </w:rPr>
        <w:t xml:space="preserve">dodatku </w:t>
      </w:r>
      <w:r w:rsidRPr="002C04A0">
        <w:rPr>
          <w:sz w:val="22"/>
          <w:szCs w:val="22"/>
        </w:rPr>
        <w:t>k Zmluve o poskytnutí NFP</w:t>
      </w:r>
      <w:r w:rsidR="00694755" w:rsidRPr="002C04A0">
        <w:rPr>
          <w:sz w:val="22"/>
          <w:szCs w:val="22"/>
        </w:rPr>
        <w:t>;</w:t>
      </w:r>
      <w:r w:rsidR="00857391" w:rsidRPr="002C04A0">
        <w:rPr>
          <w:sz w:val="22"/>
          <w:szCs w:val="22"/>
        </w:rPr>
        <w:t xml:space="preserve"> </w:t>
      </w:r>
      <w:r w:rsidR="00694755" w:rsidRPr="002C04A0">
        <w:rPr>
          <w:sz w:val="22"/>
          <w:szCs w:val="22"/>
        </w:rPr>
        <w:t xml:space="preserve">uvedené sa nevzťahuje na </w:t>
      </w:r>
      <w:r w:rsidR="003D7E62" w:rsidRPr="002C04A0">
        <w:rPr>
          <w:sz w:val="22"/>
          <w:szCs w:val="22"/>
        </w:rPr>
        <w:t xml:space="preserve">zmeny Zmluvy o poskytnutí NFP </w:t>
      </w:r>
      <w:r w:rsidR="00857391" w:rsidRPr="002C04A0">
        <w:rPr>
          <w:sz w:val="22"/>
          <w:szCs w:val="22"/>
        </w:rPr>
        <w:t xml:space="preserve">na základe aplikácie § 22 </w:t>
      </w:r>
      <w:r w:rsidR="003D7E62" w:rsidRPr="002C04A0">
        <w:rPr>
          <w:sz w:val="22"/>
          <w:szCs w:val="22"/>
        </w:rPr>
        <w:t xml:space="preserve">ods. 6 až 8 </w:t>
      </w:r>
      <w:r w:rsidR="00857391" w:rsidRPr="002C04A0">
        <w:rPr>
          <w:sz w:val="22"/>
          <w:szCs w:val="22"/>
        </w:rPr>
        <w:t>zákona o príspevk</w:t>
      </w:r>
      <w:r w:rsidR="00BA05FD" w:rsidRPr="002C04A0">
        <w:rPr>
          <w:sz w:val="22"/>
          <w:szCs w:val="22"/>
        </w:rPr>
        <w:t>och</w:t>
      </w:r>
      <w:r w:rsidR="00857391" w:rsidRPr="002C04A0">
        <w:rPr>
          <w:sz w:val="22"/>
          <w:szCs w:val="22"/>
        </w:rPr>
        <w:t xml:space="preserve"> z</w:t>
      </w:r>
      <w:r w:rsidR="00E44837" w:rsidRPr="002C04A0">
        <w:rPr>
          <w:sz w:val="22"/>
          <w:szCs w:val="22"/>
        </w:rPr>
        <w:t> fondov EÚ</w:t>
      </w:r>
      <w:r w:rsidR="00857391" w:rsidRPr="002C04A0">
        <w:rPr>
          <w:sz w:val="22"/>
          <w:szCs w:val="22"/>
        </w:rPr>
        <w:t xml:space="preserve">, </w:t>
      </w:r>
      <w:r w:rsidR="00694755" w:rsidRPr="002C04A0">
        <w:rPr>
          <w:sz w:val="22"/>
          <w:szCs w:val="22"/>
        </w:rPr>
        <w:t>kedy</w:t>
      </w:r>
      <w:r w:rsidR="00857391" w:rsidRPr="002C04A0">
        <w:rPr>
          <w:sz w:val="22"/>
          <w:szCs w:val="22"/>
        </w:rPr>
        <w:t xml:space="preserve"> </w:t>
      </w:r>
      <w:r w:rsidR="00620166" w:rsidRPr="002C04A0">
        <w:rPr>
          <w:sz w:val="22"/>
          <w:szCs w:val="22"/>
        </w:rPr>
        <w:t>zmena Zmluvy o poskytnutí NFP sa považuje za zverejnenú podľa osobitného predpisu dňom zverejnenia podľa § 47 ods. 1 zákona o príspevk</w:t>
      </w:r>
      <w:r w:rsidR="00BA05FD" w:rsidRPr="002C04A0">
        <w:rPr>
          <w:sz w:val="22"/>
          <w:szCs w:val="22"/>
        </w:rPr>
        <w:t>och</w:t>
      </w:r>
      <w:r w:rsidR="00620166" w:rsidRPr="002C04A0">
        <w:rPr>
          <w:sz w:val="22"/>
          <w:szCs w:val="22"/>
        </w:rPr>
        <w:t xml:space="preserve"> z </w:t>
      </w:r>
      <w:r w:rsidR="00E44837" w:rsidRPr="002C04A0">
        <w:rPr>
          <w:sz w:val="22"/>
          <w:szCs w:val="22"/>
        </w:rPr>
        <w:t>fondov EÚ</w:t>
      </w:r>
      <w:r w:rsidR="00620166" w:rsidRPr="002C04A0">
        <w:rPr>
          <w:sz w:val="22"/>
          <w:szCs w:val="22"/>
        </w:rPr>
        <w:t>, bez ohľadu na to, ako bude takáto zmena Zmluvy o poskytnutí NFP formálne vyhotovená</w:t>
      </w:r>
      <w:r w:rsidRPr="002C04A0">
        <w:rPr>
          <w:sz w:val="22"/>
          <w:szCs w:val="22"/>
        </w:rPr>
        <w:t>.</w:t>
      </w:r>
    </w:p>
    <w:p w14:paraId="726B709D" w14:textId="2D1B9E97" w:rsidR="00596CE7" w:rsidRPr="00993E59" w:rsidRDefault="00696212" w:rsidP="001B529A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b/>
          <w:sz w:val="22"/>
          <w:szCs w:val="22"/>
        </w:rPr>
      </w:pPr>
      <w:r w:rsidRPr="00566B60">
        <w:rPr>
          <w:b/>
          <w:sz w:val="22"/>
          <w:szCs w:val="22"/>
        </w:rPr>
        <w:t xml:space="preserve">Zmluva </w:t>
      </w:r>
      <w:r w:rsidR="00BE7D84" w:rsidRPr="00566B60">
        <w:rPr>
          <w:b/>
          <w:sz w:val="22"/>
          <w:szCs w:val="22"/>
        </w:rPr>
        <w:t xml:space="preserve">o poskytnutí NFP </w:t>
      </w:r>
      <w:r w:rsidRPr="00566B60">
        <w:rPr>
          <w:b/>
          <w:sz w:val="22"/>
          <w:szCs w:val="22"/>
        </w:rPr>
        <w:t>sa uzatvára na dobu určitú</w:t>
      </w:r>
      <w:r w:rsidRPr="00993E59">
        <w:rPr>
          <w:sz w:val="22"/>
          <w:szCs w:val="22"/>
        </w:rPr>
        <w:t xml:space="preserve"> a </w:t>
      </w:r>
      <w:r w:rsidRPr="00566B60">
        <w:rPr>
          <w:b/>
          <w:sz w:val="22"/>
          <w:szCs w:val="22"/>
        </w:rPr>
        <w:t xml:space="preserve">jej </w:t>
      </w:r>
      <w:r w:rsidR="0068770B" w:rsidRPr="00566B60">
        <w:rPr>
          <w:b/>
          <w:sz w:val="22"/>
          <w:szCs w:val="22"/>
        </w:rPr>
        <w:t xml:space="preserve">trvanie a </w:t>
      </w:r>
      <w:r w:rsidRPr="00566B60">
        <w:rPr>
          <w:b/>
          <w:sz w:val="22"/>
          <w:szCs w:val="22"/>
        </w:rPr>
        <w:t>účinnosť</w:t>
      </w:r>
      <w:r w:rsidRPr="00566B60">
        <w:rPr>
          <w:sz w:val="22"/>
          <w:szCs w:val="22"/>
        </w:rPr>
        <w:t xml:space="preserve"> </w:t>
      </w:r>
      <w:ins w:id="87" w:author="Autor">
        <w:r w:rsidR="00F24B58">
          <w:rPr>
            <w:sz w:val="22"/>
            <w:szCs w:val="22"/>
          </w:rPr>
          <w:t xml:space="preserve">sa </w:t>
        </w:r>
      </w:ins>
      <w:r w:rsidRPr="00566B60">
        <w:rPr>
          <w:b/>
          <w:sz w:val="22"/>
          <w:szCs w:val="22"/>
        </w:rPr>
        <w:t>končí</w:t>
      </w:r>
      <w:r w:rsidR="00686B97" w:rsidRPr="00566B60">
        <w:rPr>
          <w:b/>
          <w:sz w:val="22"/>
          <w:szCs w:val="22"/>
        </w:rPr>
        <w:t xml:space="preserve"> </w:t>
      </w:r>
      <w:r w:rsidR="00DA5372" w:rsidRPr="00566B60">
        <w:rPr>
          <w:b/>
          <w:sz w:val="22"/>
          <w:szCs w:val="22"/>
          <w:rPrChange w:id="88" w:author="Autor">
            <w:rPr>
              <w:b/>
              <w:sz w:val="22"/>
              <w:szCs w:val="22"/>
              <w:highlight w:val="lightGray"/>
            </w:rPr>
          </w:rPrChange>
        </w:rPr>
        <w:t xml:space="preserve">ukončením doby </w:t>
      </w:r>
      <w:r w:rsidR="00841D2A" w:rsidRPr="00566B60">
        <w:rPr>
          <w:b/>
          <w:sz w:val="22"/>
          <w:szCs w:val="22"/>
          <w:rPrChange w:id="89" w:author="Autor">
            <w:rPr>
              <w:b/>
              <w:sz w:val="22"/>
              <w:szCs w:val="22"/>
              <w:highlight w:val="lightGray"/>
            </w:rPr>
          </w:rPrChange>
        </w:rPr>
        <w:t>U</w:t>
      </w:r>
      <w:r w:rsidR="00DA5372" w:rsidRPr="00566B60">
        <w:rPr>
          <w:b/>
          <w:sz w:val="22"/>
          <w:szCs w:val="22"/>
          <w:rPrChange w:id="90" w:author="Autor">
            <w:rPr>
              <w:b/>
              <w:sz w:val="22"/>
              <w:szCs w:val="22"/>
              <w:highlight w:val="lightGray"/>
            </w:rPr>
          </w:rPrChange>
        </w:rPr>
        <w:t xml:space="preserve">držateľnosti Projektu a ak sa na Projekt doba </w:t>
      </w:r>
      <w:r w:rsidR="00841D2A" w:rsidRPr="00566B60">
        <w:rPr>
          <w:b/>
          <w:sz w:val="22"/>
          <w:szCs w:val="22"/>
          <w:rPrChange w:id="91" w:author="Autor">
            <w:rPr>
              <w:b/>
              <w:sz w:val="22"/>
              <w:szCs w:val="22"/>
              <w:highlight w:val="lightGray"/>
            </w:rPr>
          </w:rPrChange>
        </w:rPr>
        <w:t>U</w:t>
      </w:r>
      <w:r w:rsidR="00DA5372" w:rsidRPr="00566B60">
        <w:rPr>
          <w:b/>
          <w:sz w:val="22"/>
          <w:szCs w:val="22"/>
          <w:rPrChange w:id="92" w:author="Autor">
            <w:rPr>
              <w:b/>
              <w:sz w:val="22"/>
              <w:szCs w:val="22"/>
              <w:highlight w:val="lightGray"/>
            </w:rPr>
          </w:rPrChange>
        </w:rPr>
        <w:t>držateľnosti nevzťahuje, končí trvanie a účinnosť Zmluvy o poskytnutí NFP</w:t>
      </w:r>
      <w:r w:rsidR="00DA5372" w:rsidRPr="00566B60">
        <w:rPr>
          <w:b/>
          <w:sz w:val="22"/>
          <w:szCs w:val="22"/>
        </w:rPr>
        <w:t xml:space="preserve"> </w:t>
      </w:r>
      <w:r w:rsidR="00C0705A" w:rsidRPr="00566B60">
        <w:rPr>
          <w:b/>
          <w:sz w:val="22"/>
          <w:szCs w:val="22"/>
        </w:rPr>
        <w:t>Finančným ukončením Projektu</w:t>
      </w:r>
      <w:r w:rsidR="00C0705A" w:rsidRPr="00566B60">
        <w:rPr>
          <w:sz w:val="22"/>
          <w:szCs w:val="22"/>
        </w:rPr>
        <w:t xml:space="preserve">, </w:t>
      </w:r>
      <w:r w:rsidR="00686B97" w:rsidRPr="00566B60">
        <w:rPr>
          <w:b/>
          <w:sz w:val="22"/>
          <w:szCs w:val="22"/>
        </w:rPr>
        <w:t xml:space="preserve">s výnimkou: </w:t>
      </w:r>
    </w:p>
    <w:p w14:paraId="1ECC1C1E" w14:textId="0ACD5791" w:rsidR="00C574AF" w:rsidRPr="002C04A0" w:rsidRDefault="000C532E" w:rsidP="001B529A">
      <w:pPr>
        <w:pStyle w:val="Odsekzoznamu"/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rPr>
          <w:sz w:val="22"/>
          <w:szCs w:val="22"/>
        </w:rPr>
      </w:pPr>
      <w:commentRangeStart w:id="93"/>
      <w:r w:rsidRPr="002C04A0">
        <w:rPr>
          <w:sz w:val="22"/>
          <w:szCs w:val="22"/>
        </w:rPr>
        <w:t>č</w:t>
      </w:r>
      <w:r w:rsidR="00686B97" w:rsidRPr="002C04A0">
        <w:rPr>
          <w:sz w:val="22"/>
          <w:szCs w:val="22"/>
        </w:rPr>
        <w:t>l</w:t>
      </w:r>
      <w:r w:rsidR="003D7E62" w:rsidRPr="002C04A0">
        <w:rPr>
          <w:sz w:val="22"/>
          <w:szCs w:val="22"/>
        </w:rPr>
        <w:t>.</w:t>
      </w:r>
      <w:r w:rsidR="00686B97" w:rsidRPr="002C04A0">
        <w:rPr>
          <w:sz w:val="22"/>
          <w:szCs w:val="22"/>
        </w:rPr>
        <w:t xml:space="preserve"> </w:t>
      </w:r>
      <w:r w:rsidR="004B3C3F" w:rsidRPr="002C04A0">
        <w:rPr>
          <w:sz w:val="22"/>
          <w:szCs w:val="22"/>
        </w:rPr>
        <w:t>13, 18</w:t>
      </w:r>
      <w:r w:rsidR="00AC275E" w:rsidRPr="002C04A0">
        <w:rPr>
          <w:sz w:val="22"/>
          <w:szCs w:val="22"/>
        </w:rPr>
        <w:t xml:space="preserve"> a</w:t>
      </w:r>
      <w:r w:rsidR="0025184F" w:rsidRPr="002C04A0">
        <w:rPr>
          <w:sz w:val="22"/>
          <w:szCs w:val="22"/>
        </w:rPr>
        <w:t> </w:t>
      </w:r>
      <w:r w:rsidR="004B3C3F" w:rsidRPr="002C04A0">
        <w:rPr>
          <w:sz w:val="22"/>
          <w:szCs w:val="22"/>
        </w:rPr>
        <w:t>20</w:t>
      </w:r>
      <w:r w:rsidR="00AC275E" w:rsidRPr="002C04A0">
        <w:rPr>
          <w:sz w:val="22"/>
          <w:szCs w:val="22"/>
        </w:rPr>
        <w:t xml:space="preserve">  </w:t>
      </w:r>
      <w:r w:rsidR="00686B97" w:rsidRPr="002C04A0">
        <w:rPr>
          <w:sz w:val="22"/>
          <w:szCs w:val="22"/>
        </w:rPr>
        <w:t>VZP</w:t>
      </w:r>
      <w:commentRangeEnd w:id="93"/>
      <w:r w:rsidR="00D50F08" w:rsidRPr="00F304D0">
        <w:rPr>
          <w:rStyle w:val="Odkaznakomentr"/>
          <w:sz w:val="22"/>
          <w:szCs w:val="22"/>
        </w:rPr>
        <w:commentReference w:id="93"/>
      </w:r>
      <w:r w:rsidR="00686B97" w:rsidRPr="002C04A0">
        <w:rPr>
          <w:sz w:val="22"/>
          <w:szCs w:val="22"/>
        </w:rPr>
        <w:t>,</w:t>
      </w:r>
      <w:r w:rsidR="00465881" w:rsidRPr="002C04A0">
        <w:rPr>
          <w:sz w:val="22"/>
          <w:szCs w:val="22"/>
        </w:rPr>
        <w:t xml:space="preserve"> </w:t>
      </w:r>
      <w:r w:rsidR="00261CB3" w:rsidRPr="002C04A0">
        <w:rPr>
          <w:sz w:val="22"/>
          <w:szCs w:val="22"/>
        </w:rPr>
        <w:t>ktor</w:t>
      </w:r>
      <w:r w:rsidR="00AC275E" w:rsidRPr="002C04A0">
        <w:rPr>
          <w:sz w:val="22"/>
          <w:szCs w:val="22"/>
        </w:rPr>
        <w:t>ých</w:t>
      </w:r>
      <w:r w:rsidR="00261CB3" w:rsidRPr="002C04A0">
        <w:rPr>
          <w:sz w:val="22"/>
          <w:szCs w:val="22"/>
        </w:rPr>
        <w:t xml:space="preserve"> </w:t>
      </w:r>
      <w:r w:rsidR="0068770B" w:rsidRPr="002C04A0">
        <w:rPr>
          <w:sz w:val="22"/>
          <w:szCs w:val="22"/>
        </w:rPr>
        <w:t xml:space="preserve">trvanie a </w:t>
      </w:r>
      <w:r w:rsidR="00261CB3" w:rsidRPr="002C04A0">
        <w:rPr>
          <w:sz w:val="22"/>
          <w:szCs w:val="22"/>
        </w:rPr>
        <w:t xml:space="preserve">účinnosť </w:t>
      </w:r>
      <w:ins w:id="94" w:author="Autor">
        <w:r w:rsidR="00F24B58">
          <w:rPr>
            <w:sz w:val="22"/>
            <w:szCs w:val="22"/>
          </w:rPr>
          <w:t xml:space="preserve">sa </w:t>
        </w:r>
      </w:ins>
      <w:r w:rsidR="00261CB3" w:rsidRPr="002C04A0">
        <w:rPr>
          <w:sz w:val="22"/>
          <w:szCs w:val="22"/>
        </w:rPr>
        <w:t xml:space="preserve">končí 31. </w:t>
      </w:r>
      <w:r w:rsidR="00717E9C" w:rsidRPr="002C04A0">
        <w:rPr>
          <w:sz w:val="22"/>
          <w:szCs w:val="22"/>
        </w:rPr>
        <w:t xml:space="preserve">decembra </w:t>
      </w:r>
      <w:r w:rsidR="001B529A" w:rsidRPr="002C04A0">
        <w:rPr>
          <w:sz w:val="22"/>
          <w:szCs w:val="22"/>
        </w:rPr>
        <w:t xml:space="preserve">2034 </w:t>
      </w:r>
      <w:r w:rsidR="00261CB3" w:rsidRPr="002C04A0">
        <w:rPr>
          <w:sz w:val="22"/>
          <w:szCs w:val="22"/>
        </w:rPr>
        <w:t>alebo po tomto dátume vysporiadaním finančných vzťahov medzi Poskytovateľom a Prijímateľom na základe Zmluvy o poskytnutí NFP, ak nedošlo k ich vysporiadaniu k </w:t>
      </w:r>
      <w:r w:rsidR="00717E9C" w:rsidRPr="002C04A0">
        <w:rPr>
          <w:sz w:val="22"/>
          <w:szCs w:val="22"/>
        </w:rPr>
        <w:t xml:space="preserve">31. decembru </w:t>
      </w:r>
      <w:r w:rsidR="001B529A" w:rsidRPr="002C04A0">
        <w:rPr>
          <w:sz w:val="22"/>
          <w:szCs w:val="22"/>
        </w:rPr>
        <w:t>2034</w:t>
      </w:r>
      <w:r w:rsidR="00261CB3" w:rsidRPr="002C04A0">
        <w:rPr>
          <w:sz w:val="22"/>
          <w:szCs w:val="22"/>
        </w:rPr>
        <w:t>;</w:t>
      </w:r>
    </w:p>
    <w:p w14:paraId="1AA01DD2" w14:textId="407E0969" w:rsidR="00E626C8" w:rsidRPr="001B233F" w:rsidRDefault="00AC275E" w:rsidP="00071A86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 w:rsidRPr="002C04A0">
        <w:rPr>
          <w:sz w:val="22"/>
          <w:szCs w:val="22"/>
        </w:rPr>
        <w:t>tých ustanovení Zmluvy o poskytnutí NFP, ktoré majú sankčný charakter pre prípad porušenia povinností vyplývajúcich pre Prijímateľa (z čl</w:t>
      </w:r>
      <w:r w:rsidR="003D7E62" w:rsidRPr="002C04A0">
        <w:rPr>
          <w:sz w:val="22"/>
          <w:szCs w:val="22"/>
        </w:rPr>
        <w:t>.</w:t>
      </w:r>
      <w:r w:rsidRPr="002C04A0">
        <w:rPr>
          <w:sz w:val="22"/>
          <w:szCs w:val="22"/>
        </w:rPr>
        <w:t xml:space="preserve"> </w:t>
      </w:r>
      <w:r w:rsidR="004B3C3F" w:rsidRPr="002C04A0">
        <w:rPr>
          <w:sz w:val="22"/>
          <w:szCs w:val="22"/>
        </w:rPr>
        <w:t>13</w:t>
      </w:r>
      <w:r w:rsidRPr="002C04A0">
        <w:rPr>
          <w:sz w:val="22"/>
          <w:szCs w:val="22"/>
        </w:rPr>
        <w:t xml:space="preserve">, </w:t>
      </w:r>
      <w:r w:rsidR="004B3C3F" w:rsidRPr="002C04A0">
        <w:rPr>
          <w:sz w:val="22"/>
          <w:szCs w:val="22"/>
        </w:rPr>
        <w:t>18</w:t>
      </w:r>
      <w:r w:rsidRPr="002C04A0">
        <w:rPr>
          <w:sz w:val="22"/>
          <w:szCs w:val="22"/>
        </w:rPr>
        <w:t xml:space="preserve"> a</w:t>
      </w:r>
      <w:r w:rsidR="0025184F" w:rsidRPr="002C04A0">
        <w:rPr>
          <w:sz w:val="22"/>
          <w:szCs w:val="22"/>
        </w:rPr>
        <w:t> </w:t>
      </w:r>
      <w:r w:rsidR="004B3C3F" w:rsidRPr="002C04A0">
        <w:rPr>
          <w:sz w:val="22"/>
          <w:szCs w:val="22"/>
        </w:rPr>
        <w:t>20</w:t>
      </w:r>
      <w:r w:rsidRPr="002C04A0">
        <w:rPr>
          <w:sz w:val="22"/>
          <w:szCs w:val="22"/>
        </w:rPr>
        <w:t xml:space="preserve"> VZP), </w:t>
      </w:r>
      <w:r w:rsidR="00DB48FB" w:rsidRPr="002C04A0">
        <w:rPr>
          <w:sz w:val="22"/>
          <w:szCs w:val="22"/>
        </w:rPr>
        <w:t xml:space="preserve">s výnimkou zmluvnej pokuty, </w:t>
      </w:r>
      <w:r w:rsidRPr="002C04A0">
        <w:rPr>
          <w:sz w:val="22"/>
          <w:szCs w:val="22"/>
        </w:rPr>
        <w:t xml:space="preserve">pričom ich </w:t>
      </w:r>
      <w:r w:rsidR="007A6176" w:rsidRPr="002C04A0">
        <w:rPr>
          <w:sz w:val="22"/>
          <w:szCs w:val="22"/>
        </w:rPr>
        <w:t xml:space="preserve">trvanie a </w:t>
      </w:r>
      <w:r w:rsidRPr="002C04A0">
        <w:rPr>
          <w:sz w:val="22"/>
          <w:szCs w:val="22"/>
        </w:rPr>
        <w:t xml:space="preserve">účinnosť končí s účinnosťou </w:t>
      </w:r>
      <w:r w:rsidRPr="001B233F">
        <w:rPr>
          <w:sz w:val="22"/>
          <w:szCs w:val="22"/>
        </w:rPr>
        <w:t>predmetných článkov</w:t>
      </w:r>
      <w:r w:rsidR="00E626C8" w:rsidRPr="00071A86">
        <w:rPr>
          <w:sz w:val="22"/>
          <w:szCs w:val="22"/>
        </w:rPr>
        <w:t>.</w:t>
      </w:r>
      <w:r w:rsidR="00E626C8" w:rsidRPr="001B233F">
        <w:rPr>
          <w:sz w:val="22"/>
          <w:szCs w:val="22"/>
        </w:rPr>
        <w:t xml:space="preserve"> </w:t>
      </w:r>
    </w:p>
    <w:p w14:paraId="22F5F848" w14:textId="3E3BCB66" w:rsidR="00261CB3" w:rsidRPr="001B529A" w:rsidRDefault="00EB264A" w:rsidP="001B529A">
      <w:pPr>
        <w:spacing w:before="120" w:line="259" w:lineRule="auto"/>
        <w:ind w:left="426"/>
        <w:jc w:val="both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Trvanie a </w:t>
      </w:r>
      <w:r w:rsidR="00261CB3" w:rsidRPr="00F304D0">
        <w:rPr>
          <w:b/>
          <w:sz w:val="22"/>
          <w:szCs w:val="22"/>
        </w:rPr>
        <w:t>účinnosť Zmluvy</w:t>
      </w:r>
      <w:r w:rsidR="00261CB3" w:rsidRPr="002C04A0">
        <w:rPr>
          <w:sz w:val="22"/>
          <w:szCs w:val="22"/>
        </w:rPr>
        <w:t xml:space="preserve"> o poskytnutí NFP </w:t>
      </w:r>
      <w:r w:rsidR="00885F67" w:rsidRPr="002C04A0">
        <w:rPr>
          <w:sz w:val="22"/>
          <w:szCs w:val="22"/>
        </w:rPr>
        <w:t xml:space="preserve">v rozsahu jej ustanovení </w:t>
      </w:r>
      <w:r w:rsidR="00261CB3" w:rsidRPr="002C04A0">
        <w:rPr>
          <w:sz w:val="22"/>
          <w:szCs w:val="22"/>
        </w:rPr>
        <w:t xml:space="preserve">uvedených </w:t>
      </w:r>
      <w:r w:rsidR="00885F67" w:rsidRPr="002C04A0">
        <w:rPr>
          <w:sz w:val="22"/>
          <w:szCs w:val="22"/>
        </w:rPr>
        <w:t xml:space="preserve">v písmenách a) až </w:t>
      </w:r>
      <w:r w:rsidR="001B233F">
        <w:rPr>
          <w:sz w:val="22"/>
          <w:szCs w:val="22"/>
        </w:rPr>
        <w:t>b</w:t>
      </w:r>
      <w:r w:rsidR="00885F67" w:rsidRPr="002C04A0">
        <w:rPr>
          <w:sz w:val="22"/>
          <w:szCs w:val="22"/>
        </w:rPr>
        <w:t>)</w:t>
      </w:r>
      <w:r w:rsidR="00261CB3" w:rsidRPr="002C04A0">
        <w:rPr>
          <w:sz w:val="22"/>
          <w:szCs w:val="22"/>
        </w:rPr>
        <w:t xml:space="preserve"> tohto odseku </w:t>
      </w:r>
      <w:r w:rsidR="00261CB3" w:rsidRPr="00F304D0">
        <w:rPr>
          <w:b/>
          <w:sz w:val="22"/>
          <w:szCs w:val="22"/>
        </w:rPr>
        <w:t>sa predĺži</w:t>
      </w:r>
      <w:r w:rsidR="00261CB3" w:rsidRPr="002C04A0">
        <w:rPr>
          <w:sz w:val="22"/>
          <w:szCs w:val="22"/>
        </w:rPr>
        <w:t xml:space="preserve"> (bez potreby vyhotovovania</w:t>
      </w:r>
      <w:r w:rsidR="00261CB3" w:rsidRPr="00BF42BA">
        <w:rPr>
          <w:sz w:val="22"/>
          <w:szCs w:val="22"/>
        </w:rPr>
        <w:t xml:space="preserve"> osobitného dodatku k Zmluve o poskytnutí NFP, t</w:t>
      </w:r>
      <w:r w:rsidR="00261CB3" w:rsidRPr="001B529A">
        <w:rPr>
          <w:sz w:val="22"/>
          <w:szCs w:val="22"/>
        </w:rPr>
        <w:t xml:space="preserve">. j. len na základe oznámenia Poskytovateľa Prijímateľovi) v prípade, ak nastanú skutočnosti </w:t>
      </w:r>
      <w:r w:rsidR="00261CB3" w:rsidRPr="00FC5E1A">
        <w:rPr>
          <w:sz w:val="22"/>
          <w:szCs w:val="22"/>
        </w:rPr>
        <w:t xml:space="preserve">uvedené </w:t>
      </w:r>
      <w:commentRangeStart w:id="95"/>
      <w:r w:rsidR="00261CB3" w:rsidRPr="00FC5E1A">
        <w:rPr>
          <w:sz w:val="22"/>
          <w:szCs w:val="22"/>
        </w:rPr>
        <w:t xml:space="preserve">v článku </w:t>
      </w:r>
      <w:r w:rsidR="00C01795" w:rsidRPr="00FC5E1A">
        <w:rPr>
          <w:sz w:val="22"/>
          <w:szCs w:val="22"/>
        </w:rPr>
        <w:t>82</w:t>
      </w:r>
      <w:r w:rsidR="00717E9C" w:rsidRPr="00FC5E1A">
        <w:rPr>
          <w:sz w:val="22"/>
          <w:szCs w:val="22"/>
        </w:rPr>
        <w:t xml:space="preserve"> </w:t>
      </w:r>
      <w:commentRangeEnd w:id="95"/>
      <w:r w:rsidR="00EA3B6D">
        <w:rPr>
          <w:rStyle w:val="Odkaznakomentr"/>
        </w:rPr>
        <w:commentReference w:id="95"/>
      </w:r>
      <w:r w:rsidR="00FC5E1A" w:rsidRPr="00FC5E1A">
        <w:rPr>
          <w:rFonts w:eastAsia="SimSun"/>
          <w:sz w:val="22"/>
          <w:szCs w:val="22"/>
          <w:lang w:eastAsia="en-US"/>
        </w:rPr>
        <w:t>Nariadenia</w:t>
      </w:r>
      <w:r w:rsidR="00FC5E1A" w:rsidRPr="00680F64">
        <w:rPr>
          <w:rFonts w:eastAsia="SimSun"/>
          <w:sz w:val="22"/>
          <w:szCs w:val="22"/>
          <w:lang w:eastAsia="en-US"/>
        </w:rPr>
        <w:t xml:space="preserve"> 2021/1060 </w:t>
      </w:r>
      <w:r w:rsidR="00261CB3" w:rsidRPr="001B529A">
        <w:rPr>
          <w:sz w:val="22"/>
          <w:szCs w:val="22"/>
        </w:rPr>
        <w:t>o čas trvania týchto skutočností.</w:t>
      </w:r>
    </w:p>
    <w:p w14:paraId="5142B720" w14:textId="47AAB044" w:rsidR="003312ED" w:rsidRPr="001B529A" w:rsidRDefault="008E3CC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>Ustanovením akéhokoľvek zástupcu</w:t>
      </w:r>
      <w:r w:rsidR="00B453CE" w:rsidRPr="00F304D0">
        <w:rPr>
          <w:b/>
          <w:sz w:val="22"/>
          <w:szCs w:val="22"/>
        </w:rPr>
        <w:t xml:space="preserve"> oprávneného konať za Prijímateľa nie je dotknutá</w:t>
      </w:r>
      <w:r w:rsidRPr="00F304D0">
        <w:rPr>
          <w:b/>
          <w:sz w:val="22"/>
          <w:szCs w:val="22"/>
        </w:rPr>
        <w:t xml:space="preserve"> </w:t>
      </w:r>
      <w:r w:rsidR="00C560C9" w:rsidRPr="00F304D0">
        <w:rPr>
          <w:b/>
          <w:sz w:val="22"/>
          <w:szCs w:val="22"/>
        </w:rPr>
        <w:t xml:space="preserve">konečná a výlučná </w:t>
      </w:r>
      <w:r w:rsidRPr="00F304D0">
        <w:rPr>
          <w:b/>
          <w:sz w:val="22"/>
          <w:szCs w:val="22"/>
        </w:rPr>
        <w:t>zodpovednosť Prijímateľa</w:t>
      </w:r>
      <w:r w:rsidR="00C560C9" w:rsidRPr="00F304D0">
        <w:rPr>
          <w:b/>
          <w:sz w:val="22"/>
          <w:szCs w:val="22"/>
        </w:rPr>
        <w:t xml:space="preserve"> voči Poskytovateľovi</w:t>
      </w:r>
      <w:r w:rsidRPr="001B529A">
        <w:rPr>
          <w:sz w:val="22"/>
          <w:szCs w:val="22"/>
        </w:rPr>
        <w:t xml:space="preserve">. </w:t>
      </w:r>
      <w:r w:rsidR="00227BA9" w:rsidRPr="001B529A">
        <w:rPr>
          <w:sz w:val="22"/>
          <w:szCs w:val="22"/>
        </w:rPr>
        <w:t xml:space="preserve">Ak </w:t>
      </w:r>
      <w:r w:rsidR="00427649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rijímateľ koná podľa tejto </w:t>
      </w:r>
      <w:ins w:id="96" w:author="Autor">
        <w:r w:rsidR="00192DB3">
          <w:rPr>
            <w:sz w:val="22"/>
            <w:szCs w:val="22"/>
          </w:rPr>
          <w:t>Z</w:t>
        </w:r>
      </w:ins>
      <w:del w:id="97" w:author="Autor">
        <w:r w:rsidR="00227BA9" w:rsidRPr="001B529A" w:rsidDel="00192DB3">
          <w:rPr>
            <w:sz w:val="22"/>
            <w:szCs w:val="22"/>
          </w:rPr>
          <w:delText>z</w:delText>
        </w:r>
      </w:del>
      <w:r w:rsidR="00227BA9" w:rsidRPr="001B529A">
        <w:rPr>
          <w:sz w:val="22"/>
          <w:szCs w:val="22"/>
        </w:rPr>
        <w:t xml:space="preserve">mluvy </w:t>
      </w:r>
      <w:ins w:id="98" w:author="Autor">
        <w:r w:rsidR="00192DB3">
          <w:rPr>
            <w:sz w:val="22"/>
            <w:szCs w:val="22"/>
          </w:rPr>
          <w:t xml:space="preserve">o poskytnutí NFP </w:t>
        </w:r>
      </w:ins>
      <w:r w:rsidR="00227BA9" w:rsidRPr="001B529A">
        <w:rPr>
          <w:sz w:val="22"/>
          <w:szCs w:val="22"/>
        </w:rPr>
        <w:t xml:space="preserve">prostredníctvom zástupcu, </w:t>
      </w:r>
      <w:r w:rsidR="00C560C9" w:rsidRPr="001B529A">
        <w:rPr>
          <w:sz w:val="22"/>
          <w:szCs w:val="22"/>
        </w:rPr>
        <w:t xml:space="preserve">Prijímateľ </w:t>
      </w:r>
      <w:r w:rsidR="00227BA9" w:rsidRPr="001B529A">
        <w:rPr>
          <w:sz w:val="22"/>
          <w:szCs w:val="22"/>
        </w:rPr>
        <w:t xml:space="preserve">alebo zástupca je povinný doručiť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oskytovateľovi dokument, z ktorého vyplýva rozsah konania, na ktoré je oprávnený zástupca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>rijímateľa.</w:t>
      </w:r>
    </w:p>
    <w:p w14:paraId="07781FB8" w14:textId="488C3F4A" w:rsidR="001004A9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Prijímateľ vyhlasuje, že mu nie sú známe žiadne okolnosti, ktoré by </w:t>
      </w:r>
      <w:r w:rsidR="000F6A4B" w:rsidRPr="00F304D0">
        <w:rPr>
          <w:b/>
          <w:sz w:val="22"/>
          <w:szCs w:val="22"/>
        </w:rPr>
        <w:t xml:space="preserve">negatívne </w:t>
      </w:r>
      <w:r w:rsidRPr="00F304D0">
        <w:rPr>
          <w:b/>
          <w:sz w:val="22"/>
          <w:szCs w:val="22"/>
        </w:rPr>
        <w:t xml:space="preserve">ovplyvnili jeho oprávnenosť alebo oprávnenosť Projektu na poskytnutie NFP </w:t>
      </w:r>
      <w:r w:rsidRPr="007239FC">
        <w:rPr>
          <w:sz w:val="22"/>
          <w:szCs w:val="22"/>
        </w:rPr>
        <w:t>v zmysle podmienok, ktoré viedli k </w:t>
      </w:r>
      <w:r w:rsidR="00625836" w:rsidRPr="009C48D6">
        <w:rPr>
          <w:sz w:val="22"/>
          <w:szCs w:val="22"/>
        </w:rPr>
        <w:t xml:space="preserve">schváleniu </w:t>
      </w:r>
      <w:r w:rsidR="001B529A" w:rsidRPr="009C48D6">
        <w:rPr>
          <w:sz w:val="22"/>
          <w:szCs w:val="22"/>
        </w:rPr>
        <w:t xml:space="preserve">žiadosti </w:t>
      </w:r>
      <w:r w:rsidRPr="009C48D6">
        <w:rPr>
          <w:sz w:val="22"/>
          <w:szCs w:val="22"/>
        </w:rPr>
        <w:t>o NFP pre Projekt.</w:t>
      </w:r>
      <w:r w:rsidR="00994867" w:rsidRPr="009C48D6">
        <w:rPr>
          <w:sz w:val="22"/>
          <w:szCs w:val="22"/>
        </w:rPr>
        <w:t xml:space="preserve"> </w:t>
      </w:r>
      <w:r w:rsidR="00937DBE">
        <w:rPr>
          <w:sz w:val="22"/>
          <w:szCs w:val="22"/>
        </w:rPr>
        <w:t xml:space="preserve">V prípade nepravdivosti </w:t>
      </w:r>
      <w:r w:rsidR="00994867" w:rsidRPr="001B529A">
        <w:rPr>
          <w:sz w:val="22"/>
          <w:szCs w:val="22"/>
        </w:rPr>
        <w:t>vyhlásenia</w:t>
      </w:r>
      <w:r w:rsidR="003C65C1" w:rsidRPr="001B529A">
        <w:rPr>
          <w:sz w:val="22"/>
          <w:szCs w:val="22"/>
        </w:rPr>
        <w:t xml:space="preserve"> Prijímateľa </w:t>
      </w:r>
      <w:r w:rsidR="001004A9">
        <w:rPr>
          <w:sz w:val="22"/>
          <w:szCs w:val="22"/>
        </w:rPr>
        <w:t xml:space="preserve">môže Poskytovateľ odstúpiť od Zmluvy o poskytnutí NFP, resp. požadovať vrátenie NFP prípadne </w:t>
      </w:r>
      <w:r w:rsidR="001004A9">
        <w:rPr>
          <w:sz w:val="22"/>
          <w:szCs w:val="22"/>
        </w:rPr>
        <w:lastRenderedPageBreak/>
        <w:t>jeho časti od</w:t>
      </w:r>
      <w:r w:rsidR="001004A9" w:rsidRPr="007239FC">
        <w:rPr>
          <w:sz w:val="22"/>
          <w:szCs w:val="22"/>
        </w:rPr>
        <w:t> Prijímateľ</w:t>
      </w:r>
      <w:r w:rsidR="001004A9">
        <w:rPr>
          <w:sz w:val="22"/>
          <w:szCs w:val="22"/>
        </w:rPr>
        <w:t>a</w:t>
      </w:r>
      <w:r w:rsidR="001004A9" w:rsidRPr="007239FC">
        <w:rPr>
          <w:sz w:val="22"/>
          <w:szCs w:val="22"/>
        </w:rPr>
        <w:t xml:space="preserve"> </w:t>
      </w:r>
      <w:r w:rsidR="001004A9" w:rsidRPr="00EF1A91">
        <w:rPr>
          <w:sz w:val="22"/>
          <w:szCs w:val="22"/>
        </w:rPr>
        <w:t>podľa čl. 18 VZP</w:t>
      </w:r>
      <w:r w:rsidR="001004A9">
        <w:rPr>
          <w:sz w:val="22"/>
          <w:szCs w:val="22"/>
        </w:rPr>
        <w:t>.</w:t>
      </w:r>
    </w:p>
    <w:p w14:paraId="2026C267" w14:textId="77777777" w:rsidR="00B071BD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>Prijímateľ vyhlasuje, že všetky vyhlásenia</w:t>
      </w:r>
      <w:r w:rsidRPr="001B529A">
        <w:rPr>
          <w:sz w:val="22"/>
          <w:szCs w:val="22"/>
        </w:rPr>
        <w:t xml:space="preserve"> pripojené k žiadosti o</w:t>
      </w:r>
      <w:r w:rsidR="0028380A" w:rsidRPr="001B529A">
        <w:rPr>
          <w:sz w:val="22"/>
          <w:szCs w:val="22"/>
        </w:rPr>
        <w:t> </w:t>
      </w:r>
      <w:r w:rsidRPr="001B529A">
        <w:rPr>
          <w:sz w:val="22"/>
          <w:szCs w:val="22"/>
        </w:rPr>
        <w:t>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ako aj zaslané Poskytovateľovi pred podpisom Zmluvy o poskytnutí 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 xml:space="preserve">sú pravdivé a zostávajú účinné pri </w:t>
      </w:r>
      <w:r w:rsidR="00B453CE" w:rsidRPr="00F304D0">
        <w:rPr>
          <w:b/>
          <w:sz w:val="22"/>
          <w:szCs w:val="22"/>
        </w:rPr>
        <w:t>uzatvorení</w:t>
      </w:r>
      <w:r w:rsidRPr="00F304D0">
        <w:rPr>
          <w:b/>
          <w:sz w:val="22"/>
          <w:szCs w:val="22"/>
        </w:rPr>
        <w:t xml:space="preserve"> Zmluvy </w:t>
      </w:r>
      <w:r w:rsidR="00BE7D84" w:rsidRPr="00F304D0">
        <w:rPr>
          <w:b/>
          <w:sz w:val="22"/>
          <w:szCs w:val="22"/>
        </w:rPr>
        <w:t xml:space="preserve">o poskytnutí NFP </w:t>
      </w:r>
      <w:r w:rsidRPr="00F304D0">
        <w:rPr>
          <w:b/>
          <w:sz w:val="22"/>
          <w:szCs w:val="22"/>
        </w:rPr>
        <w:t>v nezmenen</w:t>
      </w:r>
      <w:r w:rsidR="00460D32" w:rsidRPr="00F304D0">
        <w:rPr>
          <w:b/>
          <w:sz w:val="22"/>
          <w:szCs w:val="22"/>
        </w:rPr>
        <w:t>om</w:t>
      </w:r>
      <w:r w:rsidRPr="00F304D0">
        <w:rPr>
          <w:b/>
          <w:sz w:val="22"/>
          <w:szCs w:val="22"/>
        </w:rPr>
        <w:t xml:space="preserve"> </w:t>
      </w:r>
      <w:r w:rsidR="00460D32" w:rsidRPr="00F304D0">
        <w:rPr>
          <w:b/>
          <w:sz w:val="22"/>
          <w:szCs w:val="22"/>
        </w:rPr>
        <w:t>stave</w:t>
      </w:r>
      <w:r w:rsidRPr="001B529A">
        <w:rPr>
          <w:sz w:val="22"/>
          <w:szCs w:val="22"/>
        </w:rPr>
        <w:t>.</w:t>
      </w:r>
      <w:r w:rsidR="003C65C1" w:rsidRPr="001B529A">
        <w:rPr>
          <w:sz w:val="22"/>
          <w:szCs w:val="22"/>
        </w:rPr>
        <w:t xml:space="preserve"> Nepravdivosť tohto vyhláseni</w:t>
      </w:r>
      <w:r w:rsidR="00994867" w:rsidRPr="001B529A">
        <w:rPr>
          <w:sz w:val="22"/>
          <w:szCs w:val="22"/>
        </w:rPr>
        <w:t>a</w:t>
      </w:r>
      <w:r w:rsidR="003C65C1" w:rsidRPr="001B529A">
        <w:rPr>
          <w:sz w:val="22"/>
          <w:szCs w:val="22"/>
        </w:rPr>
        <w:t xml:space="preserve"> 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F50634" w:rsidRPr="00DD4276">
        <w:rPr>
          <w:sz w:val="22"/>
          <w:szCs w:val="22"/>
        </w:rPr>
        <w:t xml:space="preserve"> </w:t>
      </w:r>
      <w:r w:rsidR="00B85D5F" w:rsidRPr="000A02B8">
        <w:rPr>
          <w:sz w:val="22"/>
          <w:szCs w:val="22"/>
        </w:rPr>
        <w:t xml:space="preserve">Prijímateľ povinný vrátiť NFP alebo jeho časť </w:t>
      </w:r>
      <w:r w:rsidR="00F50634" w:rsidRPr="007239FC">
        <w:rPr>
          <w:sz w:val="22"/>
          <w:szCs w:val="22"/>
        </w:rPr>
        <w:t>podľa</w:t>
      </w:r>
      <w:r w:rsidR="003D7E62" w:rsidRPr="007239FC">
        <w:rPr>
          <w:sz w:val="22"/>
          <w:szCs w:val="22"/>
        </w:rPr>
        <w:t> </w:t>
      </w:r>
      <w:r w:rsidR="00B85D5F" w:rsidRPr="007239FC">
        <w:rPr>
          <w:sz w:val="22"/>
          <w:szCs w:val="22"/>
        </w:rPr>
        <w:t>čl</w:t>
      </w:r>
      <w:r w:rsidR="003D7E62" w:rsidRPr="007239FC">
        <w:rPr>
          <w:sz w:val="22"/>
          <w:szCs w:val="22"/>
        </w:rPr>
        <w:t xml:space="preserve">. </w:t>
      </w:r>
      <w:r w:rsidR="004B3C3F" w:rsidRPr="007239FC">
        <w:rPr>
          <w:sz w:val="22"/>
          <w:szCs w:val="22"/>
        </w:rPr>
        <w:t>18</w:t>
      </w:r>
      <w:r w:rsidR="00B85D5F" w:rsidRPr="00EF1A91">
        <w:rPr>
          <w:sz w:val="22"/>
          <w:szCs w:val="22"/>
        </w:rPr>
        <w:t xml:space="preserve"> VZP</w:t>
      </w:r>
      <w:r w:rsidR="003C65C1" w:rsidRPr="00EF1A91">
        <w:rPr>
          <w:sz w:val="22"/>
          <w:szCs w:val="22"/>
        </w:rPr>
        <w:t>.</w:t>
      </w:r>
      <w:r w:rsidR="003C65C1" w:rsidRPr="00207DBB">
        <w:rPr>
          <w:sz w:val="22"/>
          <w:szCs w:val="22"/>
        </w:rPr>
        <w:t xml:space="preserve"> </w:t>
      </w:r>
    </w:p>
    <w:p w14:paraId="09FCB3E6" w14:textId="77777777" w:rsidR="00DE49C0" w:rsidRPr="001D0662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B071BD">
        <w:rPr>
          <w:sz w:val="22"/>
          <w:szCs w:val="22"/>
        </w:rPr>
        <w:t xml:space="preserve">Ak sa akékoľvek ustanovenie Zmluvy </w:t>
      </w:r>
      <w:r w:rsidR="00BE7D84" w:rsidRPr="00B071BD">
        <w:rPr>
          <w:sz w:val="22"/>
          <w:szCs w:val="22"/>
        </w:rPr>
        <w:t xml:space="preserve">o poskytnutí NFP </w:t>
      </w:r>
      <w:r w:rsidRPr="00B071BD">
        <w:rPr>
          <w:sz w:val="22"/>
          <w:szCs w:val="22"/>
        </w:rPr>
        <w:t xml:space="preserve">stane neplatným v dôsledku jeho </w:t>
      </w:r>
      <w:r w:rsidRPr="00F304D0">
        <w:rPr>
          <w:b/>
          <w:sz w:val="22"/>
          <w:szCs w:val="22"/>
        </w:rPr>
        <w:t xml:space="preserve">rozporu s právnymi </w:t>
      </w:r>
      <w:r w:rsidRPr="001D0662">
        <w:rPr>
          <w:b/>
          <w:sz w:val="22"/>
          <w:szCs w:val="22"/>
        </w:rPr>
        <w:t>predpismi SR a</w:t>
      </w:r>
      <w:r w:rsidR="00B453CE" w:rsidRPr="001D0662">
        <w:rPr>
          <w:b/>
          <w:sz w:val="22"/>
          <w:szCs w:val="22"/>
        </w:rPr>
        <w:t xml:space="preserve">lebo </w:t>
      </w:r>
      <w:r w:rsidR="009A665B" w:rsidRPr="001D0662">
        <w:rPr>
          <w:b/>
          <w:sz w:val="22"/>
          <w:szCs w:val="22"/>
        </w:rPr>
        <w:t>P</w:t>
      </w:r>
      <w:r w:rsidR="00B453CE" w:rsidRPr="001D0662">
        <w:rPr>
          <w:b/>
          <w:sz w:val="22"/>
          <w:szCs w:val="22"/>
        </w:rPr>
        <w:t>rávnymi aktmi</w:t>
      </w:r>
      <w:r w:rsidRPr="001D0662">
        <w:rPr>
          <w:b/>
          <w:sz w:val="22"/>
          <w:szCs w:val="22"/>
        </w:rPr>
        <w:t xml:space="preserve"> </w:t>
      </w:r>
      <w:r w:rsidR="007B245C" w:rsidRPr="001D0662">
        <w:rPr>
          <w:b/>
          <w:sz w:val="22"/>
          <w:szCs w:val="22"/>
        </w:rPr>
        <w:t>EÚ</w:t>
      </w:r>
      <w:r w:rsidRPr="001D0662">
        <w:rPr>
          <w:sz w:val="22"/>
          <w:szCs w:val="22"/>
        </w:rPr>
        <w:t>, nespôsobí to neplatnosť celej Zmluvy</w:t>
      </w:r>
      <w:r w:rsidR="00BE7D84" w:rsidRPr="001D0662">
        <w:rPr>
          <w:sz w:val="22"/>
          <w:szCs w:val="22"/>
        </w:rPr>
        <w:t xml:space="preserve"> o poskytnutí NFP</w:t>
      </w:r>
      <w:r w:rsidR="00C147C6" w:rsidRPr="001D0662">
        <w:rPr>
          <w:sz w:val="22"/>
          <w:szCs w:val="22"/>
        </w:rPr>
        <w:t xml:space="preserve">, ale iba </w:t>
      </w:r>
      <w:r w:rsidR="009B1BC8" w:rsidRPr="001D0662">
        <w:rPr>
          <w:sz w:val="22"/>
          <w:szCs w:val="22"/>
        </w:rPr>
        <w:t>dotknutého ustanovenia Zmluvy o poskytnutí NFP</w:t>
      </w:r>
      <w:r w:rsidR="00C147C6" w:rsidRPr="001D0662">
        <w:rPr>
          <w:sz w:val="22"/>
          <w:szCs w:val="22"/>
        </w:rPr>
        <w:t>.</w:t>
      </w:r>
      <w:r w:rsidRPr="001D0662">
        <w:rPr>
          <w:sz w:val="22"/>
          <w:szCs w:val="22"/>
        </w:rPr>
        <w:t xml:space="preserve"> Zmluvné strany sa v takom prípade</w:t>
      </w:r>
      <w:r w:rsidR="00BF2575" w:rsidRPr="001D0662">
        <w:rPr>
          <w:sz w:val="22"/>
          <w:szCs w:val="22"/>
        </w:rPr>
        <w:t xml:space="preserve"> dohodli, že </w:t>
      </w:r>
      <w:r w:rsidR="00BF2575" w:rsidRPr="001D0662">
        <w:rPr>
          <w:b/>
          <w:sz w:val="22"/>
          <w:szCs w:val="22"/>
        </w:rPr>
        <w:t>dotknutá časť Zmluvy o poskytnutí NFP</w:t>
      </w:r>
      <w:r w:rsidR="00C623F0" w:rsidRPr="001D0662">
        <w:rPr>
          <w:b/>
          <w:sz w:val="22"/>
          <w:szCs w:val="22"/>
        </w:rPr>
        <w:t>, ktorá sa stala neplatnou alebo nevykonateľnou,</w:t>
      </w:r>
      <w:r w:rsidR="00C623F0" w:rsidRPr="001D0662">
        <w:rPr>
          <w:sz w:val="22"/>
          <w:szCs w:val="22"/>
        </w:rPr>
        <w:t xml:space="preserve"> </w:t>
      </w:r>
      <w:r w:rsidR="00C623F0" w:rsidRPr="001D0662">
        <w:rPr>
          <w:b/>
          <w:sz w:val="22"/>
          <w:szCs w:val="22"/>
        </w:rPr>
        <w:t xml:space="preserve">sa </w:t>
      </w:r>
      <w:r w:rsidR="0061416C" w:rsidRPr="001D0662">
        <w:rPr>
          <w:b/>
          <w:sz w:val="22"/>
          <w:szCs w:val="22"/>
        </w:rPr>
        <w:t>automaticky nahradí platnou právnou úpravou</w:t>
      </w:r>
      <w:r w:rsidR="0061416C" w:rsidRPr="001D0662">
        <w:rPr>
          <w:sz w:val="22"/>
          <w:szCs w:val="22"/>
        </w:rPr>
        <w:t>, pričom výklad takto aktualizovaných práv a povinností Zmluvných strán musí byť konzistentný s celkovým obsahom zmluvného vzťahu podľa Zmluvy o poskytnutí NFP</w:t>
      </w:r>
      <w:r w:rsidR="009D6130" w:rsidRPr="001D0662">
        <w:rPr>
          <w:sz w:val="22"/>
          <w:szCs w:val="22"/>
        </w:rPr>
        <w:t xml:space="preserve"> a s </w:t>
      </w:r>
      <w:r w:rsidRPr="001D0662">
        <w:rPr>
          <w:sz w:val="22"/>
          <w:szCs w:val="22"/>
        </w:rPr>
        <w:t>účel</w:t>
      </w:r>
      <w:r w:rsidR="009D6130" w:rsidRPr="001D0662">
        <w:rPr>
          <w:sz w:val="22"/>
          <w:szCs w:val="22"/>
        </w:rPr>
        <w:t>om</w:t>
      </w:r>
      <w:r w:rsidRPr="001D0662">
        <w:rPr>
          <w:sz w:val="22"/>
          <w:szCs w:val="22"/>
        </w:rPr>
        <w:t xml:space="preserve"> </w:t>
      </w:r>
      <w:r w:rsidR="00474A0F" w:rsidRPr="001D0662">
        <w:rPr>
          <w:sz w:val="22"/>
          <w:szCs w:val="22"/>
        </w:rPr>
        <w:t>Zmluvy</w:t>
      </w:r>
      <w:r w:rsidR="00BE7D84" w:rsidRPr="001D0662">
        <w:rPr>
          <w:sz w:val="22"/>
          <w:szCs w:val="22"/>
        </w:rPr>
        <w:t xml:space="preserve"> o poskytnutí NFP</w:t>
      </w:r>
      <w:r w:rsidR="00CC44B4" w:rsidRPr="001D0662">
        <w:rPr>
          <w:sz w:val="22"/>
          <w:szCs w:val="22"/>
        </w:rPr>
        <w:t>.</w:t>
      </w:r>
    </w:p>
    <w:p w14:paraId="3E8E4729" w14:textId="77777777" w:rsidR="003312ED" w:rsidRPr="00D03C01" w:rsidRDefault="00C566C3" w:rsidP="00D351FE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D0662"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</w:t>
      </w:r>
      <w:r w:rsidR="0028380A" w:rsidRPr="001D0662">
        <w:rPr>
          <w:sz w:val="22"/>
          <w:szCs w:val="22"/>
        </w:rPr>
        <w:t xml:space="preserve"> </w:t>
      </w:r>
      <w:r w:rsidRPr="001D0662">
        <w:rPr>
          <w:sz w:val="22"/>
          <w:szCs w:val="22"/>
        </w:rPr>
        <w:t>261 Obchodného zákonníka, Zmluvné strany vykonali voľbu práva podľa §</w:t>
      </w:r>
      <w:r w:rsidR="0028380A" w:rsidRPr="001D0662">
        <w:rPr>
          <w:sz w:val="22"/>
          <w:szCs w:val="22"/>
        </w:rPr>
        <w:t xml:space="preserve"> </w:t>
      </w:r>
      <w:r w:rsidRPr="001D0662">
        <w:rPr>
          <w:sz w:val="22"/>
          <w:szCs w:val="22"/>
        </w:rPr>
        <w:t>262 ods</w:t>
      </w:r>
      <w:r w:rsidR="0028380A" w:rsidRPr="001D0662">
        <w:rPr>
          <w:sz w:val="22"/>
          <w:szCs w:val="22"/>
        </w:rPr>
        <w:t>.</w:t>
      </w:r>
      <w:r w:rsidRPr="001D0662">
        <w:rPr>
          <w:sz w:val="22"/>
          <w:szCs w:val="22"/>
        </w:rPr>
        <w:t xml:space="preserve"> 1 Obchodného zákonníka a výslovne súhlasia, že ich záväzkový vzťah vyplývajúci zo Zmluvy o poskytnutí NFP</w:t>
      </w:r>
      <w:r w:rsidRPr="00D351FE">
        <w:rPr>
          <w:sz w:val="22"/>
          <w:szCs w:val="22"/>
        </w:rPr>
        <w:t xml:space="preserve"> sa bude riadiť Obchodným zákonníkom tak, ako </w:t>
      </w:r>
      <w:r w:rsidR="00B85D5F" w:rsidRPr="00D351FE">
        <w:rPr>
          <w:sz w:val="22"/>
          <w:szCs w:val="22"/>
        </w:rPr>
        <w:t xml:space="preserve">to </w:t>
      </w:r>
      <w:r w:rsidRPr="00D351FE">
        <w:rPr>
          <w:sz w:val="22"/>
          <w:szCs w:val="22"/>
        </w:rPr>
        <w:t xml:space="preserve">vyplýva zo záhlavia označenia Zmluvy o poskytnutí NFP. </w:t>
      </w:r>
      <w:r w:rsidR="00696212" w:rsidRPr="00F304D0">
        <w:rPr>
          <w:b/>
          <w:sz w:val="22"/>
          <w:szCs w:val="22"/>
        </w:rPr>
        <w:t>Všetky spory, ktoré vzniknú z</w:t>
      </w:r>
      <w:r w:rsidR="00BE7D84" w:rsidRPr="00F304D0">
        <w:rPr>
          <w:b/>
          <w:sz w:val="22"/>
          <w:szCs w:val="22"/>
        </w:rPr>
        <w:t>o</w:t>
      </w:r>
      <w:r w:rsidR="00696212" w:rsidRPr="00F304D0">
        <w:rPr>
          <w:b/>
          <w:sz w:val="22"/>
          <w:szCs w:val="22"/>
        </w:rPr>
        <w:t xml:space="preserve"> Zmluvy</w:t>
      </w:r>
      <w:r w:rsidR="00BE7D84" w:rsidRPr="00F304D0">
        <w:rPr>
          <w:b/>
          <w:sz w:val="22"/>
          <w:szCs w:val="22"/>
        </w:rPr>
        <w:t xml:space="preserve"> o poskytnutí NFP</w:t>
      </w:r>
      <w:r w:rsidR="00696212" w:rsidRPr="007239FC">
        <w:rPr>
          <w:sz w:val="22"/>
          <w:szCs w:val="22"/>
        </w:rPr>
        <w:t>, vrátane sporov o jej platnosť, výklad alebo ukončenie</w:t>
      </w:r>
      <w:r w:rsidR="00314406" w:rsidRPr="007239FC">
        <w:rPr>
          <w:sz w:val="22"/>
          <w:szCs w:val="22"/>
        </w:rPr>
        <w:t>,</w:t>
      </w:r>
      <w:r w:rsidR="00696212" w:rsidRPr="007239FC">
        <w:rPr>
          <w:sz w:val="22"/>
          <w:szCs w:val="22"/>
        </w:rPr>
        <w:t xml:space="preserve"> </w:t>
      </w:r>
      <w:r w:rsidR="00050AB6" w:rsidRPr="007239FC">
        <w:rPr>
          <w:sz w:val="22"/>
          <w:szCs w:val="22"/>
        </w:rPr>
        <w:t>Z</w:t>
      </w:r>
      <w:r w:rsidR="00696212" w:rsidRPr="007239FC">
        <w:rPr>
          <w:sz w:val="22"/>
          <w:szCs w:val="22"/>
        </w:rPr>
        <w:t xml:space="preserve">mluvné strany prednostne </w:t>
      </w:r>
      <w:r w:rsidR="00696212" w:rsidRPr="00F304D0">
        <w:rPr>
          <w:b/>
          <w:sz w:val="22"/>
          <w:szCs w:val="22"/>
        </w:rPr>
        <w:t>rieši</w:t>
      </w:r>
      <w:r w:rsidR="00D768AA" w:rsidRPr="00F304D0">
        <w:rPr>
          <w:b/>
          <w:sz w:val="22"/>
          <w:szCs w:val="22"/>
        </w:rPr>
        <w:t>a</w:t>
      </w:r>
      <w:r w:rsidR="007B144E" w:rsidRPr="00F304D0">
        <w:rPr>
          <w:b/>
          <w:sz w:val="22"/>
          <w:szCs w:val="22"/>
        </w:rPr>
        <w:t xml:space="preserve"> využitím ustanovení Obchodného zákonníka a ďalej</w:t>
      </w:r>
      <w:r w:rsidR="00600300" w:rsidRPr="00F304D0">
        <w:rPr>
          <w:b/>
          <w:sz w:val="22"/>
          <w:szCs w:val="22"/>
        </w:rPr>
        <w:t xml:space="preserve"> pravidiel a </w:t>
      </w:r>
      <w:r w:rsidR="00BA761C" w:rsidRPr="00F304D0">
        <w:rPr>
          <w:b/>
          <w:sz w:val="22"/>
          <w:szCs w:val="22"/>
        </w:rPr>
        <w:t xml:space="preserve">predpisov </w:t>
      </w:r>
      <w:r w:rsidR="00600300" w:rsidRPr="00F304D0">
        <w:rPr>
          <w:b/>
          <w:sz w:val="22"/>
          <w:szCs w:val="22"/>
        </w:rPr>
        <w:t>uvedených v</w:t>
      </w:r>
      <w:r w:rsidR="003D7E62" w:rsidRPr="00F304D0">
        <w:rPr>
          <w:b/>
          <w:sz w:val="22"/>
          <w:szCs w:val="22"/>
        </w:rPr>
        <w:t> </w:t>
      </w:r>
      <w:r w:rsidR="00600300" w:rsidRPr="00F304D0">
        <w:rPr>
          <w:b/>
          <w:sz w:val="22"/>
          <w:szCs w:val="22"/>
        </w:rPr>
        <w:t>čl</w:t>
      </w:r>
      <w:r w:rsidR="003D7E62" w:rsidRPr="00F304D0">
        <w:rPr>
          <w:b/>
          <w:sz w:val="22"/>
          <w:szCs w:val="22"/>
        </w:rPr>
        <w:t>.</w:t>
      </w:r>
      <w:r w:rsidR="00600300" w:rsidRPr="00F304D0">
        <w:rPr>
          <w:b/>
          <w:sz w:val="22"/>
          <w:szCs w:val="22"/>
        </w:rPr>
        <w:t xml:space="preserve"> </w:t>
      </w:r>
      <w:r w:rsidR="004847CE" w:rsidRPr="00F304D0">
        <w:rPr>
          <w:b/>
          <w:sz w:val="22"/>
          <w:szCs w:val="22"/>
        </w:rPr>
        <w:t>1 ods</w:t>
      </w:r>
      <w:r w:rsidR="0028380A" w:rsidRPr="00F304D0">
        <w:rPr>
          <w:b/>
          <w:sz w:val="22"/>
          <w:szCs w:val="22"/>
        </w:rPr>
        <w:t>.</w:t>
      </w:r>
      <w:r w:rsidR="004847CE" w:rsidRPr="00F304D0">
        <w:rPr>
          <w:b/>
          <w:sz w:val="22"/>
          <w:szCs w:val="22"/>
        </w:rPr>
        <w:t xml:space="preserve"> 2 VZP</w:t>
      </w:r>
      <w:r w:rsidR="00600300" w:rsidRPr="00F304D0">
        <w:rPr>
          <w:b/>
          <w:sz w:val="22"/>
          <w:szCs w:val="22"/>
        </w:rPr>
        <w:t xml:space="preserve">, ďalej </w:t>
      </w:r>
      <w:r w:rsidR="00696212" w:rsidRPr="00F304D0">
        <w:rPr>
          <w:b/>
          <w:sz w:val="22"/>
          <w:szCs w:val="22"/>
        </w:rPr>
        <w:t>vzájomnými zmierovacími rokovaniami a dohodami</w:t>
      </w:r>
      <w:r w:rsidR="00696212" w:rsidRPr="007239FC">
        <w:rPr>
          <w:sz w:val="22"/>
          <w:szCs w:val="22"/>
        </w:rPr>
        <w:t>. V prípade, že sa vzájomné</w:t>
      </w:r>
      <w:r w:rsidR="00696212" w:rsidRPr="00D351FE">
        <w:rPr>
          <w:sz w:val="22"/>
          <w:szCs w:val="22"/>
        </w:rPr>
        <w:t xml:space="preserve"> spory Zmluvných strán vzniknuté v súvislosti s plnením záväzkov podľa Zmluvy </w:t>
      </w:r>
      <w:r w:rsidR="00BE7D84" w:rsidRPr="00D351FE">
        <w:rPr>
          <w:sz w:val="22"/>
          <w:szCs w:val="22"/>
        </w:rPr>
        <w:t xml:space="preserve">o poskytnutí NFP </w:t>
      </w:r>
      <w:r w:rsidR="00696212" w:rsidRPr="00D351FE">
        <w:rPr>
          <w:sz w:val="22"/>
          <w:szCs w:val="22"/>
        </w:rPr>
        <w:t xml:space="preserve">alebo v súvislosti s ňou nevyriešia, Zmluvné </w:t>
      </w:r>
      <w:r w:rsidR="00EA55C0" w:rsidRPr="00D351FE">
        <w:rPr>
          <w:sz w:val="22"/>
          <w:szCs w:val="22"/>
        </w:rPr>
        <w:t xml:space="preserve">strany </w:t>
      </w:r>
      <w:r w:rsidR="00B453CE" w:rsidRPr="00D351FE">
        <w:rPr>
          <w:sz w:val="22"/>
          <w:szCs w:val="22"/>
        </w:rPr>
        <w:t xml:space="preserve">budú </w:t>
      </w:r>
      <w:r w:rsidR="00696212" w:rsidRPr="00D351FE">
        <w:rPr>
          <w:sz w:val="22"/>
          <w:szCs w:val="22"/>
        </w:rPr>
        <w:t>všetky spory vzniknuté zo Zmluvy</w:t>
      </w:r>
      <w:r w:rsidR="00BE7D84" w:rsidRPr="00D351FE">
        <w:rPr>
          <w:sz w:val="22"/>
          <w:szCs w:val="22"/>
        </w:rPr>
        <w:t xml:space="preserve"> o poskytnutí NFP</w:t>
      </w:r>
      <w:r w:rsidR="00696212" w:rsidRPr="00D351FE">
        <w:rPr>
          <w:sz w:val="22"/>
          <w:szCs w:val="22"/>
        </w:rPr>
        <w:t>, vrátane sporov o jej platnosť, výklad alebo ukončenie, rieš</w:t>
      </w:r>
      <w:r w:rsidR="00B453CE" w:rsidRPr="00D351FE">
        <w:rPr>
          <w:sz w:val="22"/>
          <w:szCs w:val="22"/>
        </w:rPr>
        <w:t>iť</w:t>
      </w:r>
      <w:r w:rsidR="00696212" w:rsidRPr="00D351FE">
        <w:rPr>
          <w:sz w:val="22"/>
          <w:szCs w:val="22"/>
        </w:rPr>
        <w:t xml:space="preserve"> </w:t>
      </w:r>
      <w:r w:rsidR="00696212" w:rsidRPr="00F304D0">
        <w:rPr>
          <w:b/>
          <w:sz w:val="22"/>
          <w:szCs w:val="22"/>
        </w:rPr>
        <w:t>na miestne a vecne príslušnom súde</w:t>
      </w:r>
      <w:r w:rsidR="00696212" w:rsidRPr="00D351FE">
        <w:rPr>
          <w:sz w:val="22"/>
          <w:szCs w:val="22"/>
        </w:rPr>
        <w:t xml:space="preserve"> </w:t>
      </w:r>
      <w:r w:rsidR="0028380A" w:rsidRPr="00F304D0">
        <w:rPr>
          <w:b/>
          <w:sz w:val="22"/>
          <w:szCs w:val="22"/>
        </w:rPr>
        <w:t>SR</w:t>
      </w:r>
      <w:r w:rsidR="00696212" w:rsidRPr="00F304D0">
        <w:rPr>
          <w:b/>
          <w:sz w:val="22"/>
          <w:szCs w:val="22"/>
        </w:rPr>
        <w:t xml:space="preserve"> </w:t>
      </w:r>
      <w:r w:rsidR="00696212" w:rsidRPr="00D351FE">
        <w:rPr>
          <w:sz w:val="22"/>
          <w:szCs w:val="22"/>
        </w:rPr>
        <w:t>podľa právneho poriadku S</w:t>
      </w:r>
      <w:r w:rsidR="0028380A" w:rsidRPr="00D351FE">
        <w:rPr>
          <w:sz w:val="22"/>
          <w:szCs w:val="22"/>
        </w:rPr>
        <w:t>R</w:t>
      </w:r>
      <w:r w:rsidR="00696212" w:rsidRPr="00D351FE">
        <w:rPr>
          <w:sz w:val="22"/>
          <w:szCs w:val="22"/>
        </w:rPr>
        <w:t>.</w:t>
      </w:r>
      <w:r w:rsidR="00600300" w:rsidRPr="00D351FE">
        <w:rPr>
          <w:sz w:val="22"/>
          <w:szCs w:val="22"/>
        </w:rPr>
        <w:t xml:space="preserve"> V prípade sporu sa bude postupovať podľa rovnopisu </w:t>
      </w:r>
      <w:r w:rsidR="00F26896" w:rsidRPr="00D351FE">
        <w:rPr>
          <w:sz w:val="22"/>
          <w:szCs w:val="22"/>
        </w:rPr>
        <w:t>zverejneného v Centrálnom registri zmlúv</w:t>
      </w:r>
      <w:r w:rsidR="0020563B">
        <w:rPr>
          <w:sz w:val="22"/>
          <w:szCs w:val="22"/>
        </w:rPr>
        <w:t xml:space="preserve"> v znení </w:t>
      </w:r>
      <w:r w:rsidR="0020563B" w:rsidRPr="007239FC">
        <w:rPr>
          <w:sz w:val="22"/>
          <w:szCs w:val="22"/>
        </w:rPr>
        <w:t>zmien vykonaných podľa § 22 ods. 6 a 7 zákona o príspevkoch z fondov EÚ postupom podľa článku 16 VZP</w:t>
      </w:r>
      <w:r w:rsidR="00600300" w:rsidRPr="007239FC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S ohľadom na znenie tretej vety §</w:t>
      </w:r>
      <w:r w:rsidR="00B85D5F" w:rsidRPr="00D351FE">
        <w:rPr>
          <w:sz w:val="22"/>
          <w:szCs w:val="22"/>
        </w:rPr>
        <w:t xml:space="preserve"> </w:t>
      </w:r>
      <w:r w:rsidR="00A07189" w:rsidRPr="00D351FE">
        <w:rPr>
          <w:sz w:val="22"/>
          <w:szCs w:val="22"/>
        </w:rPr>
        <w:t>2 ods</w:t>
      </w:r>
      <w:r w:rsidR="0028380A" w:rsidRPr="00D351FE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2 zák</w:t>
      </w:r>
      <w:r w:rsidR="0028380A" w:rsidRPr="00D351FE">
        <w:rPr>
          <w:sz w:val="22"/>
          <w:szCs w:val="22"/>
        </w:rPr>
        <w:t>ona</w:t>
      </w:r>
      <w:r w:rsidR="00A07189" w:rsidRPr="00D351FE">
        <w:rPr>
          <w:sz w:val="22"/>
          <w:szCs w:val="22"/>
        </w:rPr>
        <w:t xml:space="preserve"> č. 278/1993 Z. z. o správe majetku štátu v znení neskorších predpisov </w:t>
      </w:r>
      <w:r w:rsidR="00A07189" w:rsidRPr="00F304D0">
        <w:rPr>
          <w:b/>
          <w:sz w:val="22"/>
          <w:szCs w:val="22"/>
        </w:rPr>
        <w:t>Poskytovateľ koná v mene štátu pred súdmi a inými orgánmi vo veciach vyplývajúcich z tejto Zmluvy o poskytnutí NFP</w:t>
      </w:r>
      <w:r w:rsidR="00A07189" w:rsidRPr="007239FC">
        <w:rPr>
          <w:sz w:val="22"/>
          <w:szCs w:val="22"/>
        </w:rPr>
        <w:t>, ktoré sa týkajú majetku štátu, ktorý spravuje, alebo sporného majetku, ktorého správcom by mal byť podľa uvedeného zákona alebo podľa osobitných predpisov.</w:t>
      </w:r>
    </w:p>
    <w:p w14:paraId="734CCA1B" w14:textId="77777777" w:rsidR="003312ED" w:rsidRPr="007239FC" w:rsidRDefault="0028327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D03C01">
        <w:rPr>
          <w:sz w:val="22"/>
          <w:szCs w:val="22"/>
        </w:rPr>
        <w:t>Podľa</w:t>
      </w:r>
      <w:r w:rsidR="00D47264" w:rsidRPr="00D03C01">
        <w:rPr>
          <w:sz w:val="22"/>
          <w:szCs w:val="22"/>
        </w:rPr>
        <w:t xml:space="preserve"> § 401 Obchodného zákonníka </w:t>
      </w:r>
      <w:r w:rsidR="00D47264" w:rsidRPr="00F304D0">
        <w:rPr>
          <w:b/>
          <w:sz w:val="22"/>
          <w:szCs w:val="22"/>
        </w:rPr>
        <w:t>Prijímateľ vyhlasuje, že predlžuje premlčaciu dobu na prípadné nároky Poskytovateľa</w:t>
      </w:r>
      <w:r w:rsidR="00D47264" w:rsidRPr="007239FC">
        <w:rPr>
          <w:sz w:val="22"/>
          <w:szCs w:val="22"/>
        </w:rPr>
        <w:t xml:space="preserve"> týkajúce sa (a) vrátenia poskytnutého NFP alebo jeho časti </w:t>
      </w:r>
      <w:r w:rsidR="009A665B" w:rsidRPr="007239FC">
        <w:rPr>
          <w:sz w:val="22"/>
          <w:szCs w:val="22"/>
        </w:rPr>
        <w:t>a/</w:t>
      </w:r>
      <w:r w:rsidR="00D47264" w:rsidRPr="007239FC">
        <w:rPr>
          <w:sz w:val="22"/>
          <w:szCs w:val="22"/>
        </w:rPr>
        <w:t>alebo (b) krátenia NFP alebo jeho časti</w:t>
      </w:r>
      <w:r w:rsidR="005F102F" w:rsidRPr="00D03C01">
        <w:rPr>
          <w:sz w:val="22"/>
          <w:szCs w:val="22"/>
        </w:rPr>
        <w:t xml:space="preserve"> alebo (c) odstúpenia od </w:t>
      </w:r>
      <w:r w:rsidR="00C153C7" w:rsidRPr="00D03C01">
        <w:rPr>
          <w:sz w:val="22"/>
          <w:szCs w:val="22"/>
        </w:rPr>
        <w:t>Zmluvy o poskytnutí NFP</w:t>
      </w:r>
      <w:r w:rsidR="00D47264" w:rsidRPr="00D03C01">
        <w:rPr>
          <w:sz w:val="22"/>
          <w:szCs w:val="22"/>
        </w:rPr>
        <w:t xml:space="preserve">, a to </w:t>
      </w:r>
      <w:r w:rsidR="00D47264" w:rsidRPr="00F304D0">
        <w:rPr>
          <w:b/>
          <w:sz w:val="22"/>
          <w:szCs w:val="22"/>
        </w:rPr>
        <w:t>na 10 rokov</w:t>
      </w:r>
      <w:r w:rsidR="001B529A" w:rsidRPr="007239FC">
        <w:rPr>
          <w:sz w:val="22"/>
          <w:szCs w:val="22"/>
        </w:rPr>
        <w:t>,</w:t>
      </w:r>
      <w:r w:rsidR="00D47264" w:rsidRPr="007239FC">
        <w:rPr>
          <w:sz w:val="22"/>
          <w:szCs w:val="22"/>
        </w:rPr>
        <w:t xml:space="preserve"> </w:t>
      </w:r>
      <w:r w:rsidR="00D47264" w:rsidRPr="00F304D0">
        <w:rPr>
          <w:b/>
          <w:sz w:val="22"/>
          <w:szCs w:val="22"/>
        </w:rPr>
        <w:t>odkedy premlčacia doba začala plynúť po prvý raz</w:t>
      </w:r>
      <w:r w:rsidR="00D47264" w:rsidRPr="007239FC">
        <w:rPr>
          <w:sz w:val="22"/>
          <w:szCs w:val="22"/>
        </w:rPr>
        <w:t xml:space="preserve">. </w:t>
      </w:r>
    </w:p>
    <w:p w14:paraId="63F26252" w14:textId="77777777" w:rsidR="003312ED" w:rsidRPr="001B529A" w:rsidRDefault="00D47264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Ak podľa Zmluvy o poskytnutí NFP udeľuje Poskytovateľ súhlas týkajúci sa Prijímateľa alebo Projektu, Zmluvné strany sa výslovne dohodli, že na udelenie takéhoto súhlasu nemá Prijímateľ právny nárok, ak právne predpisy SR alebo </w:t>
      </w:r>
      <w:r w:rsidR="009A665B" w:rsidRPr="001B529A">
        <w:rPr>
          <w:sz w:val="22"/>
          <w:szCs w:val="22"/>
        </w:rPr>
        <w:t xml:space="preserve">Právne </w:t>
      </w:r>
      <w:r w:rsidRPr="001B529A">
        <w:rPr>
          <w:sz w:val="22"/>
          <w:szCs w:val="22"/>
        </w:rPr>
        <w:t xml:space="preserve">akty EÚ neustanovujú inak. </w:t>
      </w:r>
    </w:p>
    <w:p w14:paraId="64B2CF02" w14:textId="404C9103" w:rsidR="003312ED" w:rsidRDefault="00B7234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Ak sa </w:t>
      </w:r>
      <w:r w:rsidR="00696212" w:rsidRPr="00F304D0">
        <w:rPr>
          <w:b/>
          <w:sz w:val="22"/>
          <w:szCs w:val="22"/>
        </w:rPr>
        <w:t xml:space="preserve">Zmluva </w:t>
      </w:r>
      <w:r w:rsidR="00BE7D84" w:rsidRPr="00F304D0">
        <w:rPr>
          <w:b/>
          <w:sz w:val="22"/>
          <w:szCs w:val="22"/>
        </w:rPr>
        <w:t xml:space="preserve">o poskytnutí NFP </w:t>
      </w:r>
      <w:r w:rsidR="00696212" w:rsidRPr="00F304D0">
        <w:rPr>
          <w:b/>
          <w:sz w:val="22"/>
          <w:szCs w:val="22"/>
        </w:rPr>
        <w:t>vyhotov</w:t>
      </w:r>
      <w:r w:rsidRPr="00F304D0">
        <w:rPr>
          <w:b/>
          <w:sz w:val="22"/>
          <w:szCs w:val="22"/>
        </w:rPr>
        <w:t>uje v listinnej podobe</w:t>
      </w:r>
      <w:r>
        <w:rPr>
          <w:sz w:val="22"/>
          <w:szCs w:val="22"/>
        </w:rPr>
        <w:t>, vyhotoví sa</w:t>
      </w:r>
      <w:r w:rsidR="00696212" w:rsidRPr="001B529A">
        <w:rPr>
          <w:sz w:val="22"/>
          <w:szCs w:val="22"/>
        </w:rPr>
        <w:t xml:space="preserve"> </w:t>
      </w:r>
      <w:r w:rsidR="00696212" w:rsidRPr="00F304D0">
        <w:rPr>
          <w:b/>
          <w:sz w:val="22"/>
          <w:szCs w:val="22"/>
        </w:rPr>
        <w:t>v</w:t>
      </w:r>
      <w:r w:rsidR="003E1853" w:rsidRPr="00F304D0">
        <w:rPr>
          <w:b/>
          <w:sz w:val="22"/>
          <w:szCs w:val="22"/>
        </w:rPr>
        <w:t> </w:t>
      </w:r>
      <w:r w:rsidR="003677BC" w:rsidRPr="00F304D0">
        <w:rPr>
          <w:b/>
          <w:sz w:val="22"/>
          <w:szCs w:val="22"/>
        </w:rPr>
        <w:t>3</w:t>
      </w:r>
      <w:r w:rsidR="003E1853" w:rsidRPr="00F304D0">
        <w:rPr>
          <w:b/>
          <w:sz w:val="22"/>
          <w:szCs w:val="22"/>
        </w:rPr>
        <w:t xml:space="preserve"> </w:t>
      </w:r>
      <w:r w:rsidR="00696212" w:rsidRPr="00F304D0">
        <w:rPr>
          <w:b/>
          <w:sz w:val="22"/>
          <w:szCs w:val="22"/>
        </w:rPr>
        <w:t>rovnopisoch</w:t>
      </w:r>
      <w:r w:rsidR="00696212" w:rsidRPr="001B529A">
        <w:rPr>
          <w:sz w:val="22"/>
          <w:szCs w:val="22"/>
        </w:rPr>
        <w:t>, pričom po </w:t>
      </w:r>
      <w:r w:rsidR="00B453CE" w:rsidRPr="001B529A">
        <w:rPr>
          <w:sz w:val="22"/>
          <w:szCs w:val="22"/>
        </w:rPr>
        <w:t>uzavretí</w:t>
      </w:r>
      <w:r w:rsidR="00696212"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 xml:space="preserve">Prijímateľ </w:t>
      </w:r>
      <w:r w:rsidR="003E1853" w:rsidRPr="001B529A">
        <w:rPr>
          <w:sz w:val="22"/>
          <w:szCs w:val="22"/>
        </w:rPr>
        <w:t>1</w:t>
      </w:r>
      <w:r w:rsidR="00B66BA5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</w:t>
      </w:r>
      <w:r w:rsidR="00A312D6" w:rsidRPr="001B529A">
        <w:rPr>
          <w:sz w:val="22"/>
          <w:szCs w:val="22"/>
        </w:rPr>
        <w:t xml:space="preserve"> a </w:t>
      </w:r>
      <w:r w:rsidR="00B66BA5" w:rsidRPr="001B529A">
        <w:rPr>
          <w:sz w:val="22"/>
          <w:szCs w:val="22"/>
        </w:rPr>
        <w:t xml:space="preserve">2 </w:t>
      </w:r>
      <w:r w:rsidR="00696212" w:rsidRPr="001B529A">
        <w:rPr>
          <w:sz w:val="22"/>
          <w:szCs w:val="22"/>
        </w:rPr>
        <w:t>rovnopis</w:t>
      </w:r>
      <w:r w:rsidR="00B66BA5" w:rsidRPr="001B529A">
        <w:rPr>
          <w:sz w:val="22"/>
          <w:szCs w:val="22"/>
        </w:rPr>
        <w:t>y</w:t>
      </w:r>
      <w:r w:rsidR="00696212" w:rsidRPr="001B529A">
        <w:rPr>
          <w:sz w:val="22"/>
          <w:szCs w:val="22"/>
        </w:rPr>
        <w:t xml:space="preserve">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>Poskytovateľ.</w:t>
      </w:r>
      <w:r w:rsidR="00F42D25" w:rsidRPr="001B529A">
        <w:rPr>
          <w:sz w:val="22"/>
          <w:szCs w:val="22"/>
        </w:rPr>
        <w:t xml:space="preserve"> Uvedený počet rovnopisov a ich rozdelenie sa rovnako vzťahuje aj na uzavretie každého </w:t>
      </w:r>
      <w:r w:rsidR="00F42D25" w:rsidRPr="007239FC">
        <w:rPr>
          <w:sz w:val="22"/>
          <w:szCs w:val="22"/>
        </w:rPr>
        <w:t xml:space="preserve">dodatku </w:t>
      </w:r>
      <w:r w:rsidR="00F42D25" w:rsidRPr="001B529A">
        <w:rPr>
          <w:sz w:val="22"/>
          <w:szCs w:val="22"/>
        </w:rPr>
        <w:t>k Zmluve o poskytnutí NFP</w:t>
      </w:r>
      <w:r w:rsidR="00B35499" w:rsidRPr="001B529A">
        <w:rPr>
          <w:sz w:val="22"/>
          <w:szCs w:val="22"/>
        </w:rPr>
        <w:t xml:space="preserve"> v listinnej podobe</w:t>
      </w:r>
      <w:r w:rsidR="00F42D25" w:rsidRPr="001B529A">
        <w:rPr>
          <w:sz w:val="22"/>
          <w:szCs w:val="22"/>
        </w:rPr>
        <w:t xml:space="preserve">. </w:t>
      </w:r>
      <w:r w:rsidR="005A109C" w:rsidRPr="001B529A">
        <w:rPr>
          <w:sz w:val="22"/>
          <w:szCs w:val="22"/>
        </w:rPr>
        <w:t xml:space="preserve">Dohoda Zmluvných strán k počtu rovnopisov sa neuplatní, ak k uzavretiu Zmluvy o poskytnutí NFP </w:t>
      </w:r>
      <w:ins w:id="99" w:author="Autor">
        <w:r w:rsidR="00C746AD">
          <w:rPr>
            <w:sz w:val="22"/>
            <w:szCs w:val="22"/>
          </w:rPr>
          <w:t xml:space="preserve">(resp. dodatku k nej) </w:t>
        </w:r>
      </w:ins>
      <w:r w:rsidR="005A109C" w:rsidRPr="001B529A">
        <w:rPr>
          <w:sz w:val="22"/>
          <w:szCs w:val="22"/>
        </w:rPr>
        <w:t xml:space="preserve">dochádza </w:t>
      </w:r>
      <w:r w:rsidR="005A109C" w:rsidRPr="00F304D0">
        <w:rPr>
          <w:b/>
          <w:sz w:val="22"/>
          <w:szCs w:val="22"/>
        </w:rPr>
        <w:t>elektronicky</w:t>
      </w:r>
      <w:r w:rsidR="005A109C" w:rsidRPr="001B529A">
        <w:rPr>
          <w:sz w:val="22"/>
          <w:szCs w:val="22"/>
        </w:rPr>
        <w:t xml:space="preserve"> s</w:t>
      </w:r>
      <w:r w:rsidR="00B8093E">
        <w:rPr>
          <w:sz w:val="22"/>
          <w:szCs w:val="22"/>
        </w:rPr>
        <w:t xml:space="preserve"> použitím kvalifikovaného elektronického podpisu vyhotoveného </w:t>
      </w:r>
      <w:r w:rsidRPr="00B72348">
        <w:rPr>
          <w:sz w:val="22"/>
          <w:szCs w:val="22"/>
        </w:rPr>
        <w:t>s použitím mandátneho certifikátu</w:t>
      </w:r>
      <w:r w:rsidR="005A109C" w:rsidRPr="001B529A">
        <w:rPr>
          <w:sz w:val="22"/>
          <w:szCs w:val="22"/>
        </w:rPr>
        <w:t xml:space="preserve">. </w:t>
      </w:r>
      <w:r w:rsidR="00935E65">
        <w:rPr>
          <w:sz w:val="22"/>
          <w:szCs w:val="22"/>
        </w:rPr>
        <w:t xml:space="preserve">V takom prípade každá Zmluvná strana bude disponovať jedným </w:t>
      </w:r>
      <w:r w:rsidR="00945EF4">
        <w:rPr>
          <w:sz w:val="22"/>
          <w:szCs w:val="22"/>
        </w:rPr>
        <w:t xml:space="preserve">rovnopisom v elektronickej podobe. </w:t>
      </w:r>
    </w:p>
    <w:p w14:paraId="3ABC7D28" w14:textId="7D0117B8" w:rsidR="00696212" w:rsidRPr="001B529A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lastRenderedPageBreak/>
        <w:t xml:space="preserve">Zmluvné strany vyhlasujú, že si text Zmluvy </w:t>
      </w:r>
      <w:r w:rsidR="00BE7D84" w:rsidRPr="00F304D0">
        <w:rPr>
          <w:b/>
          <w:sz w:val="22"/>
          <w:szCs w:val="22"/>
        </w:rPr>
        <w:t xml:space="preserve">o poskytnutí NFP </w:t>
      </w:r>
      <w:r w:rsidRPr="00F304D0">
        <w:rPr>
          <w:b/>
          <w:sz w:val="22"/>
          <w:szCs w:val="22"/>
        </w:rPr>
        <w:t>dôsledne prečítali, jej obsahu a právnym účinkom z nej vyplývajúci</w:t>
      </w:r>
      <w:ins w:id="100" w:author="Autor">
        <w:r w:rsidR="002141B5">
          <w:rPr>
            <w:b/>
            <w:sz w:val="22"/>
            <w:szCs w:val="22"/>
          </w:rPr>
          <w:t>m</w:t>
        </w:r>
      </w:ins>
      <w:del w:id="101" w:author="Autor">
        <w:r w:rsidRPr="00F304D0" w:rsidDel="002141B5">
          <w:rPr>
            <w:b/>
            <w:sz w:val="22"/>
            <w:szCs w:val="22"/>
          </w:rPr>
          <w:delText>ch</w:delText>
        </w:r>
      </w:del>
      <w:r w:rsidRPr="00F304D0">
        <w:rPr>
          <w:b/>
          <w:sz w:val="22"/>
          <w:szCs w:val="22"/>
        </w:rPr>
        <w:t xml:space="preserve"> porozumeli, ich zmluvné prejavy sú dostatočne </w:t>
      </w:r>
      <w:r w:rsidR="00406E22" w:rsidRPr="00F304D0">
        <w:rPr>
          <w:b/>
          <w:sz w:val="22"/>
          <w:szCs w:val="22"/>
        </w:rPr>
        <w:t xml:space="preserve">slobodné, </w:t>
      </w:r>
      <w:r w:rsidRPr="00F304D0">
        <w:rPr>
          <w:b/>
          <w:sz w:val="22"/>
          <w:szCs w:val="22"/>
        </w:rPr>
        <w:t xml:space="preserve">jasné, určité a zrozumiteľné, </w:t>
      </w:r>
      <w:r w:rsidR="00741B65" w:rsidRPr="00F304D0">
        <w:rPr>
          <w:b/>
          <w:sz w:val="22"/>
          <w:szCs w:val="22"/>
        </w:rPr>
        <w:t xml:space="preserve">nepodpísali zmluvu v núdzi ani za nápadne nevýhodných podmienok, </w:t>
      </w:r>
      <w:r w:rsidRPr="00F304D0">
        <w:rPr>
          <w:b/>
          <w:sz w:val="22"/>
          <w:szCs w:val="22"/>
        </w:rPr>
        <w:t xml:space="preserve">podpisujúce osoby sú oprávnené k podpisu </w:t>
      </w:r>
      <w:r w:rsidRPr="001B529A">
        <w:rPr>
          <w:sz w:val="22"/>
          <w:szCs w:val="22"/>
        </w:rPr>
        <w:t>Zmluvy</w:t>
      </w:r>
      <w:r w:rsidR="00BE7D84" w:rsidRPr="001B529A">
        <w:rPr>
          <w:sz w:val="22"/>
          <w:szCs w:val="22"/>
        </w:rPr>
        <w:t xml:space="preserve"> o poskytnutí NFP</w:t>
      </w:r>
      <w:r w:rsidRPr="001B529A">
        <w:rPr>
          <w:sz w:val="22"/>
          <w:szCs w:val="22"/>
        </w:rPr>
        <w:t xml:space="preserve"> a na znak súhlasu ju podpísali.</w:t>
      </w:r>
    </w:p>
    <w:p w14:paraId="217A82D1" w14:textId="77777777" w:rsidR="0095704E" w:rsidRDefault="0095704E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</w:p>
    <w:p w14:paraId="6C1A43EA" w14:textId="74A2B805" w:rsidR="002806F8" w:rsidRPr="001B529A" w:rsidRDefault="002806F8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r w:rsidRPr="001B529A">
        <w:rPr>
          <w:bCs/>
          <w:sz w:val="22"/>
          <w:szCs w:val="22"/>
          <w:u w:val="single"/>
        </w:rPr>
        <w:t>Prílohy:</w:t>
      </w:r>
    </w:p>
    <w:p w14:paraId="46AC66C9" w14:textId="77777777" w:rsidR="002806F8" w:rsidRPr="006A2815" w:rsidRDefault="002806F8" w:rsidP="001B529A">
      <w:pPr>
        <w:tabs>
          <w:tab w:val="left" w:pos="1843"/>
        </w:tabs>
        <w:spacing w:before="120" w:line="259" w:lineRule="auto"/>
        <w:ind w:left="1843" w:hanging="1486"/>
        <w:rPr>
          <w:sz w:val="22"/>
          <w:szCs w:val="22"/>
        </w:rPr>
      </w:pPr>
      <w:r w:rsidRPr="004B3C3F">
        <w:rPr>
          <w:bCs/>
          <w:sz w:val="22"/>
          <w:szCs w:val="22"/>
        </w:rPr>
        <w:t>Príloha č. 1</w:t>
      </w:r>
      <w:r w:rsidRPr="004B3C3F">
        <w:rPr>
          <w:sz w:val="22"/>
          <w:szCs w:val="22"/>
        </w:rPr>
        <w:tab/>
      </w:r>
      <w:r w:rsidRPr="006A2815">
        <w:rPr>
          <w:sz w:val="22"/>
          <w:szCs w:val="22"/>
        </w:rPr>
        <w:t>Všeobecné zmluvné podmienky</w:t>
      </w:r>
    </w:p>
    <w:p w14:paraId="5EF013BF" w14:textId="77777777" w:rsidR="002806F8" w:rsidRPr="001C4EA0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1C4EA0">
        <w:rPr>
          <w:bCs/>
          <w:sz w:val="22"/>
          <w:szCs w:val="22"/>
        </w:rPr>
        <w:t xml:space="preserve">Príloha č. 2 </w:t>
      </w:r>
      <w:r w:rsidRPr="001C4EA0">
        <w:rPr>
          <w:bCs/>
          <w:sz w:val="22"/>
          <w:szCs w:val="22"/>
        </w:rPr>
        <w:tab/>
        <w:t xml:space="preserve">Predmet podpory NFP </w:t>
      </w:r>
    </w:p>
    <w:p w14:paraId="3B32615A" w14:textId="77777777" w:rsidR="002806F8" w:rsidRPr="001C4EA0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1C4EA0">
        <w:rPr>
          <w:bCs/>
          <w:sz w:val="22"/>
          <w:szCs w:val="22"/>
        </w:rPr>
        <w:t xml:space="preserve">Príloha č. </w:t>
      </w:r>
      <w:r w:rsidR="00097A05" w:rsidRPr="001C4EA0">
        <w:rPr>
          <w:bCs/>
          <w:sz w:val="22"/>
          <w:szCs w:val="22"/>
        </w:rPr>
        <w:t>3</w:t>
      </w:r>
      <w:r w:rsidRPr="001C4EA0">
        <w:rPr>
          <w:bCs/>
          <w:sz w:val="22"/>
          <w:szCs w:val="22"/>
        </w:rPr>
        <w:tab/>
        <w:t>Rozpočet Projektu</w:t>
      </w:r>
    </w:p>
    <w:p w14:paraId="16CD80CE" w14:textId="77777777" w:rsidR="00E3521A" w:rsidRPr="004B3C3F" w:rsidRDefault="00E612F5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1C4EA0">
        <w:rPr>
          <w:bCs/>
          <w:sz w:val="22"/>
          <w:szCs w:val="22"/>
        </w:rPr>
        <w:t xml:space="preserve">Príloha č. </w:t>
      </w:r>
      <w:r w:rsidR="00097A05" w:rsidRPr="001C4EA0">
        <w:rPr>
          <w:bCs/>
          <w:sz w:val="22"/>
          <w:szCs w:val="22"/>
        </w:rPr>
        <w:t>4</w:t>
      </w:r>
      <w:r w:rsidRPr="001C4EA0">
        <w:rPr>
          <w:bCs/>
          <w:sz w:val="22"/>
          <w:szCs w:val="22"/>
        </w:rPr>
        <w:tab/>
      </w:r>
      <w:r w:rsidR="0069799C" w:rsidRPr="001C4EA0">
        <w:rPr>
          <w:bCs/>
          <w:sz w:val="22"/>
          <w:szCs w:val="22"/>
        </w:rPr>
        <w:t xml:space="preserve">Finančné opravy za porušenie pravidiel a postupov </w:t>
      </w:r>
      <w:r w:rsidR="00277E78" w:rsidRPr="001C4EA0">
        <w:rPr>
          <w:bCs/>
          <w:sz w:val="22"/>
          <w:szCs w:val="22"/>
        </w:rPr>
        <w:t>VO</w:t>
      </w:r>
    </w:p>
    <w:p w14:paraId="64D320C5" w14:textId="77777777" w:rsidR="00E3521A" w:rsidRPr="004B3C3F" w:rsidRDefault="00E3521A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129D1FC7" w14:textId="77777777" w:rsidR="00696212" w:rsidRPr="00B250FA" w:rsidRDefault="00696212" w:rsidP="00F304D0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250FA">
        <w:rPr>
          <w:bCs/>
          <w:sz w:val="22"/>
          <w:szCs w:val="22"/>
        </w:rPr>
        <w:t>Za  Poskytovateľa</w:t>
      </w:r>
      <w:r w:rsidR="00EC6A40" w:rsidRPr="00B250FA">
        <w:rPr>
          <w:bCs/>
          <w:sz w:val="22"/>
          <w:szCs w:val="22"/>
        </w:rPr>
        <w:t xml:space="preserve">, </w:t>
      </w:r>
      <w:r w:rsidRPr="00B250FA">
        <w:rPr>
          <w:bCs/>
          <w:sz w:val="22"/>
          <w:szCs w:val="22"/>
        </w:rPr>
        <w:t xml:space="preserve">v Bratislave, dňa </w:t>
      </w:r>
      <w:bookmarkStart w:id="102" w:name="Text37"/>
      <w:r w:rsidRPr="00B250FA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B250FA">
        <w:rPr>
          <w:bCs/>
          <w:sz w:val="22"/>
          <w:szCs w:val="22"/>
        </w:rPr>
        <w:instrText xml:space="preserve"> FORMTEXT </w:instrText>
      </w:r>
      <w:r w:rsidRPr="00B250FA">
        <w:rPr>
          <w:bCs/>
          <w:sz w:val="22"/>
          <w:szCs w:val="22"/>
        </w:rPr>
      </w:r>
      <w:r w:rsidRPr="00B250FA">
        <w:rPr>
          <w:bCs/>
          <w:sz w:val="22"/>
          <w:szCs w:val="22"/>
        </w:rPr>
        <w:fldChar w:fldCharType="separate"/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bCs/>
          <w:sz w:val="22"/>
          <w:szCs w:val="22"/>
        </w:rPr>
        <w:fldChar w:fldCharType="end"/>
      </w:r>
      <w:bookmarkEnd w:id="102"/>
      <w:r w:rsidR="00194241" w:rsidRPr="00B250FA">
        <w:rPr>
          <w:bCs/>
          <w:sz w:val="22"/>
          <w:szCs w:val="22"/>
        </w:rPr>
        <w:t xml:space="preserve"> (ak sa podpisuje elektronicky, </w:t>
      </w:r>
      <w:r w:rsidR="00194241" w:rsidRPr="00B250FA">
        <w:rPr>
          <w:sz w:val="22"/>
          <w:szCs w:val="22"/>
        </w:rPr>
        <w:t xml:space="preserve">za dátum </w:t>
      </w:r>
      <w:r w:rsidR="003B3C52" w:rsidRPr="00B250FA">
        <w:rPr>
          <w:sz w:val="22"/>
          <w:szCs w:val="22"/>
        </w:rPr>
        <w:t>podpisu Zmluvnou stranou</w:t>
      </w:r>
      <w:r w:rsidR="00194241" w:rsidRPr="00B250FA">
        <w:rPr>
          <w:sz w:val="22"/>
          <w:szCs w:val="22"/>
        </w:rPr>
        <w:t xml:space="preserve"> sa považuje dátum vyplývajúci z</w:t>
      </w:r>
      <w:r w:rsidR="00F328A4" w:rsidRPr="00B250FA">
        <w:rPr>
          <w:sz w:val="22"/>
          <w:szCs w:val="22"/>
        </w:rPr>
        <w:t> </w:t>
      </w:r>
      <w:r w:rsidR="00194241" w:rsidRPr="00B250FA">
        <w:rPr>
          <w:sz w:val="22"/>
          <w:szCs w:val="22"/>
        </w:rPr>
        <w:t>kvalifikovanej</w:t>
      </w:r>
      <w:r w:rsidR="00F328A4" w:rsidRPr="00B250FA">
        <w:rPr>
          <w:sz w:val="22"/>
          <w:szCs w:val="22"/>
        </w:rPr>
        <w:t xml:space="preserve"> </w:t>
      </w:r>
      <w:r w:rsidR="00194241" w:rsidRPr="00B250FA">
        <w:rPr>
          <w:sz w:val="22"/>
          <w:szCs w:val="22"/>
        </w:rPr>
        <w:t>elektronickej časovej pečiatky pripojenej k autorizácii oprávnenou osobou</w:t>
      </w:r>
      <w:r w:rsidR="003B3C52" w:rsidRPr="00B250FA">
        <w:rPr>
          <w:sz w:val="22"/>
          <w:szCs w:val="22"/>
        </w:rPr>
        <w:t>)</w:t>
      </w:r>
      <w:r w:rsidR="008E77AC" w:rsidRPr="00B250FA">
        <w:rPr>
          <w:sz w:val="22"/>
          <w:szCs w:val="22"/>
        </w:rPr>
        <w:t>.</w:t>
      </w:r>
    </w:p>
    <w:p w14:paraId="30D8D296" w14:textId="77777777" w:rsidR="00696212" w:rsidRPr="00B250F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09138E4D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4E46D03A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103"/>
      <w:r w:rsidRPr="001B529A">
        <w:rPr>
          <w:bCs/>
          <w:sz w:val="22"/>
          <w:szCs w:val="22"/>
        </w:rPr>
        <w:t>Podpis: .......................................</w:t>
      </w:r>
      <w:commentRangeEnd w:id="103"/>
      <w:r w:rsidR="00C75C64">
        <w:rPr>
          <w:rStyle w:val="Odkaznakomentr"/>
        </w:rPr>
        <w:commentReference w:id="103"/>
      </w:r>
    </w:p>
    <w:p w14:paraId="0DAF1A03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104"/>
      <w:r w:rsidRPr="001B529A">
        <w:rPr>
          <w:bCs/>
          <w:sz w:val="22"/>
          <w:szCs w:val="22"/>
        </w:rPr>
        <w:t xml:space="preserve">Meno a priezvisko </w:t>
      </w:r>
      <w:commentRangeEnd w:id="104"/>
      <w:r w:rsidR="00EF67CA">
        <w:rPr>
          <w:rStyle w:val="Odkaznakomentr"/>
        </w:rPr>
        <w:commentReference w:id="104"/>
      </w:r>
      <w:r w:rsidRPr="001B529A">
        <w:rPr>
          <w:bCs/>
          <w:sz w:val="22"/>
          <w:szCs w:val="22"/>
        </w:rPr>
        <w:t>štatutárneho orgánu</w:t>
      </w:r>
      <w:r w:rsidR="00327BB3" w:rsidRPr="00F304D0">
        <w:rPr>
          <w:bCs/>
          <w:sz w:val="22"/>
          <w:szCs w:val="22"/>
          <w:highlight w:val="lightGray"/>
        </w:rPr>
        <w:t>/</w:t>
      </w:r>
      <w:r w:rsidR="008E77AC" w:rsidRPr="00F304D0">
        <w:rPr>
          <w:bCs/>
          <w:sz w:val="22"/>
          <w:szCs w:val="22"/>
          <w:highlight w:val="lightGray"/>
        </w:rPr>
        <w:t xml:space="preserve"> splnomocneného </w:t>
      </w:r>
      <w:commentRangeStart w:id="105"/>
      <w:r w:rsidRPr="00F304D0">
        <w:rPr>
          <w:bCs/>
          <w:sz w:val="22"/>
          <w:szCs w:val="22"/>
          <w:highlight w:val="lightGray"/>
        </w:rPr>
        <w:t>zástupcu</w:t>
      </w:r>
      <w:commentRangeEnd w:id="105"/>
      <w:r w:rsidR="009C03E6" w:rsidRPr="00F304D0">
        <w:rPr>
          <w:rStyle w:val="Odkaznakomentr"/>
          <w:highlight w:val="lightGray"/>
        </w:rPr>
        <w:commentReference w:id="105"/>
      </w:r>
      <w:r w:rsidR="008E77AC">
        <w:rPr>
          <w:bCs/>
          <w:sz w:val="22"/>
          <w:szCs w:val="22"/>
        </w:rPr>
        <w:t xml:space="preserve"> </w:t>
      </w:r>
      <w:r w:rsidRPr="001B529A">
        <w:rPr>
          <w:bCs/>
          <w:sz w:val="22"/>
          <w:szCs w:val="22"/>
        </w:rPr>
        <w:t>Poskytovateľa</w:t>
      </w:r>
    </w:p>
    <w:p w14:paraId="1185AFDF" w14:textId="77777777" w:rsidR="005B65E9" w:rsidRPr="001B529A" w:rsidRDefault="005B65E9">
      <w:pPr>
        <w:spacing w:before="120" w:line="259" w:lineRule="auto"/>
        <w:jc w:val="both"/>
        <w:rPr>
          <w:bCs/>
          <w:sz w:val="22"/>
          <w:szCs w:val="22"/>
        </w:rPr>
      </w:pPr>
    </w:p>
    <w:p w14:paraId="50B8BC20" w14:textId="77777777" w:rsidR="00696212" w:rsidRPr="001B529A" w:rsidRDefault="00696212" w:rsidP="00F304D0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 xml:space="preserve">Za Prijímateľa v </w:t>
      </w:r>
      <w:bookmarkStart w:id="106" w:name="Text39"/>
      <w:r w:rsidRPr="001B529A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bCs/>
          <w:sz w:val="22"/>
          <w:szCs w:val="22"/>
        </w:rPr>
        <w:t>Mesto/obec</w:t>
      </w:r>
      <w:r w:rsidRPr="001B529A">
        <w:rPr>
          <w:bCs/>
          <w:sz w:val="22"/>
          <w:szCs w:val="22"/>
        </w:rPr>
        <w:fldChar w:fldCharType="end"/>
      </w:r>
      <w:bookmarkEnd w:id="106"/>
      <w:r w:rsidRPr="001B529A">
        <w:rPr>
          <w:bCs/>
          <w:sz w:val="22"/>
          <w:szCs w:val="22"/>
        </w:rPr>
        <w:t xml:space="preserve">, dňa </w:t>
      </w:r>
      <w:bookmarkStart w:id="107" w:name="Text40"/>
      <w:r w:rsidRPr="001B529A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bCs/>
          <w:sz w:val="22"/>
          <w:szCs w:val="22"/>
        </w:rPr>
        <w:fldChar w:fldCharType="end"/>
      </w:r>
      <w:bookmarkEnd w:id="107"/>
      <w:r w:rsidR="00A70A4E">
        <w:rPr>
          <w:bCs/>
          <w:sz w:val="22"/>
          <w:szCs w:val="22"/>
        </w:rPr>
        <w:t xml:space="preserve">(ak sa podpisuje elektronicky, </w:t>
      </w:r>
      <w:r w:rsidR="00A70A4E">
        <w:t>za dátum podpisu Zmluvnou stranou sa považuje dátum vyplývajúci z kvalifikovanej elektronickej časovej pečiatky pripojenej k autorizácii oprávnenou osobou)</w:t>
      </w:r>
      <w:r w:rsidR="002E2A94">
        <w:t>.</w:t>
      </w:r>
    </w:p>
    <w:p w14:paraId="5A1607B7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bookmarkStart w:id="108" w:name="Text38"/>
    </w:p>
    <w:p w14:paraId="1A32ED7F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109"/>
      <w:r w:rsidRPr="001B529A">
        <w:rPr>
          <w:bCs/>
          <w:sz w:val="22"/>
          <w:szCs w:val="22"/>
        </w:rPr>
        <w:t>Podpis:</w:t>
      </w:r>
      <w:r w:rsidRPr="001B529A">
        <w:rPr>
          <w:bCs/>
          <w:sz w:val="22"/>
          <w:szCs w:val="22"/>
        </w:rPr>
        <w:tab/>
        <w:t>.......................................</w:t>
      </w:r>
      <w:commentRangeEnd w:id="109"/>
      <w:r w:rsidR="00C93054">
        <w:rPr>
          <w:rStyle w:val="Odkaznakomentr"/>
        </w:rPr>
        <w:commentReference w:id="109"/>
      </w:r>
    </w:p>
    <w:bookmarkEnd w:id="108"/>
    <w:p w14:paraId="2ECDD7D6" w14:textId="77777777" w:rsidR="005B65E9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>Meno a priezvisko štatutárneho orgánu</w:t>
      </w:r>
      <w:r w:rsidRPr="00F304D0">
        <w:rPr>
          <w:bCs/>
          <w:sz w:val="22"/>
          <w:szCs w:val="22"/>
          <w:highlight w:val="lightGray"/>
        </w:rPr>
        <w:t>/</w:t>
      </w:r>
      <w:r w:rsidR="00601322" w:rsidRPr="00F304D0">
        <w:rPr>
          <w:bCs/>
          <w:sz w:val="22"/>
          <w:szCs w:val="22"/>
          <w:highlight w:val="lightGray"/>
        </w:rPr>
        <w:t xml:space="preserve"> splnomocneného </w:t>
      </w:r>
      <w:commentRangeStart w:id="110"/>
      <w:r w:rsidRPr="00F304D0">
        <w:rPr>
          <w:bCs/>
          <w:sz w:val="22"/>
          <w:szCs w:val="22"/>
          <w:highlight w:val="lightGray"/>
        </w:rPr>
        <w:t>zástupcu</w:t>
      </w:r>
      <w:commentRangeEnd w:id="110"/>
      <w:r w:rsidR="009C03E6" w:rsidRPr="00F304D0">
        <w:rPr>
          <w:rStyle w:val="Odkaznakomentr"/>
          <w:highlight w:val="lightGray"/>
        </w:rPr>
        <w:commentReference w:id="110"/>
      </w:r>
      <w:r w:rsidRPr="001B529A">
        <w:rPr>
          <w:bCs/>
          <w:sz w:val="22"/>
          <w:szCs w:val="22"/>
        </w:rPr>
        <w:t xml:space="preserve"> Prijímateľa</w:t>
      </w:r>
    </w:p>
    <w:p w14:paraId="29DDF726" w14:textId="77777777" w:rsidR="00DF4B6A" w:rsidRPr="001B529A" w:rsidRDefault="00600300" w:rsidP="001B529A">
      <w:pPr>
        <w:tabs>
          <w:tab w:val="left" w:pos="1843"/>
        </w:tabs>
        <w:spacing w:line="259" w:lineRule="auto"/>
        <w:ind w:left="1843" w:hanging="1486"/>
        <w:rPr>
          <w:b/>
          <w:sz w:val="22"/>
          <w:szCs w:val="22"/>
        </w:rPr>
      </w:pPr>
      <w:r w:rsidRPr="001B529A">
        <w:rPr>
          <w:bCs/>
          <w:sz w:val="22"/>
          <w:szCs w:val="22"/>
        </w:rPr>
        <w:tab/>
      </w:r>
    </w:p>
    <w:sectPr w:rsidR="00DF4B6A" w:rsidRPr="001B529A" w:rsidSect="00DF4B6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Autor" w:initials="A">
    <w:p w14:paraId="35858363" w14:textId="77777777" w:rsidR="005540E6" w:rsidRDefault="005540E6">
      <w:pPr>
        <w:pStyle w:val="Textkomentra"/>
      </w:pPr>
      <w:r>
        <w:rPr>
          <w:rStyle w:val="Odkaznakomentr"/>
        </w:rPr>
        <w:annotationRef/>
      </w:r>
      <w:r w:rsidRPr="005540E6">
        <w:t xml:space="preserve">minister </w:t>
      </w:r>
      <w:r>
        <w:t>vnútra SR alebo ním splnomocnená osoba</w:t>
      </w:r>
    </w:p>
  </w:comment>
  <w:comment w:id="4" w:author="Autor" w:initials="A">
    <w:p w14:paraId="5E0E3ABD" w14:textId="77777777" w:rsidR="00B906DB" w:rsidRDefault="00B906DB" w:rsidP="00B906DB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 w:rsidRPr="00095D8E">
        <w:rPr>
          <w:sz w:val="18"/>
          <w:szCs w:val="18"/>
        </w:rPr>
        <w:t>Vyplní sa v prípade, ak je poštová adresa (korešpondenčná adresa) Zmluvnej strany odlišná od adresy jej sídla</w:t>
      </w:r>
      <w:r>
        <w:rPr>
          <w:sz w:val="18"/>
          <w:szCs w:val="18"/>
        </w:rPr>
        <w:t>.</w:t>
      </w:r>
    </w:p>
    <w:p w14:paraId="62F05354" w14:textId="77777777" w:rsidR="00B906DB" w:rsidRDefault="00B906DB">
      <w:pPr>
        <w:pStyle w:val="Textkomentra"/>
      </w:pPr>
    </w:p>
  </w:comment>
  <w:comment w:id="6" w:author="Autor" w:initials="A">
    <w:p w14:paraId="115A60E7" w14:textId="1681F644" w:rsidR="00510B4B" w:rsidRDefault="00510B4B">
      <w:pPr>
        <w:pStyle w:val="Textkomentra"/>
      </w:pPr>
      <w:r>
        <w:rPr>
          <w:rStyle w:val="Odkaznakomentr"/>
        </w:rPr>
        <w:annotationRef/>
      </w:r>
      <w:r>
        <w:t>Ponechať relevantný názov</w:t>
      </w:r>
    </w:p>
  </w:comment>
  <w:comment w:id="10" w:author="Autor" w:initials="A">
    <w:p w14:paraId="0E118C79" w14:textId="4B2ADA91" w:rsidR="00A906B3" w:rsidRDefault="00441AC1" w:rsidP="00690E87">
      <w:pPr>
        <w:pStyle w:val="Textkomentra"/>
      </w:pPr>
      <w:r>
        <w:rPr>
          <w:rStyle w:val="Odkaznakomentr"/>
        </w:rPr>
        <w:annotationRef/>
      </w:r>
      <w:r w:rsidR="00D939AC">
        <w:t>A</w:t>
      </w:r>
      <w:r w:rsidR="00A906B3">
        <w:t>k nerelevantné, vypustiť.</w:t>
      </w:r>
    </w:p>
  </w:comment>
  <w:comment w:id="13" w:author="Autor" w:initials="A">
    <w:p w14:paraId="5246B5C7" w14:textId="77777777" w:rsidR="008F6AA9" w:rsidRDefault="008F6AA9">
      <w:pPr>
        <w:pStyle w:val="Textkomentra"/>
      </w:pPr>
      <w:r>
        <w:rPr>
          <w:rStyle w:val="Odkaznakomentr"/>
        </w:rPr>
        <w:annotationRef/>
      </w:r>
      <w:r>
        <w:t>Ponechať relevantný fond, ostatný text vymazať</w:t>
      </w:r>
    </w:p>
  </w:comment>
  <w:comment w:id="22" w:author="Autor" w:initials="A">
    <w:p w14:paraId="7DB8797E" w14:textId="77777777" w:rsidR="006A2815" w:rsidRDefault="006A2815">
      <w:pPr>
        <w:pStyle w:val="Textkomentra"/>
      </w:pPr>
      <w:r>
        <w:rPr>
          <w:rStyle w:val="Odkaznakomentr"/>
        </w:rPr>
        <w:annotationRef/>
      </w:r>
      <w:r>
        <w:t>Štátna pomoc</w:t>
      </w:r>
    </w:p>
  </w:comment>
  <w:comment w:id="41" w:author="Autor" w:initials="A">
    <w:p w14:paraId="0B427E98" w14:textId="0900AE17" w:rsidR="00020679" w:rsidRPr="00582A15" w:rsidRDefault="00A728D4">
      <w:pPr>
        <w:pStyle w:val="Textkomentra"/>
      </w:pPr>
      <w:r>
        <w:rPr>
          <w:rStyle w:val="Odkaznakomentr"/>
        </w:rPr>
        <w:annotationRef/>
      </w:r>
      <w:r w:rsidR="00020679" w:rsidRPr="00921784">
        <w:t xml:space="preserve">Text </w:t>
      </w:r>
      <w:r w:rsidR="009C2E93">
        <w:t>v časti 10</w:t>
      </w:r>
      <w:r w:rsidR="00F348E0">
        <w:t xml:space="preserve"> prílohy č. 2 Zmluvy o poskytnutí NFP </w:t>
      </w:r>
      <w:r w:rsidR="00020679" w:rsidRPr="00921784">
        <w:t>sa upraví podľa typu financovania projektu</w:t>
      </w:r>
    </w:p>
    <w:p w14:paraId="10FF4F3C" w14:textId="77777777" w:rsidR="00A728D4" w:rsidRDefault="00A728D4">
      <w:pPr>
        <w:pStyle w:val="Textkomentra"/>
      </w:pPr>
    </w:p>
  </w:comment>
  <w:comment w:id="84" w:author="Autor" w:initials="A">
    <w:p w14:paraId="50116B60" w14:textId="1F191075" w:rsidR="00236F6B" w:rsidRPr="00C35D4C" w:rsidRDefault="00441AC1" w:rsidP="00A772FE">
      <w:pPr>
        <w:pStyle w:val="Textkomentra"/>
      </w:pPr>
      <w:r>
        <w:rPr>
          <w:rStyle w:val="Odkaznakomentr"/>
        </w:rPr>
        <w:annotationRef/>
      </w:r>
      <w:r w:rsidR="000B4903" w:rsidRPr="00C35D4C">
        <w:t xml:space="preserve">Ak nerelevantné, </w:t>
      </w:r>
      <w:r w:rsidR="00C35D4C" w:rsidRPr="00C35D4C">
        <w:t>uvedie sa „</w:t>
      </w:r>
      <w:r w:rsidR="00C35D4C" w:rsidRPr="00C35D4C">
        <w:rPr>
          <w:b/>
        </w:rPr>
        <w:t>Neuplatňuje sa</w:t>
      </w:r>
      <w:r w:rsidR="00C35D4C" w:rsidRPr="00C35D4C">
        <w:t>“ a</w:t>
      </w:r>
      <w:r w:rsidR="00C35D4C">
        <w:t> </w:t>
      </w:r>
      <w:r w:rsidR="00236F6B" w:rsidRPr="00C35D4C">
        <w:t>vypustia</w:t>
      </w:r>
      <w:r w:rsidR="00C35D4C">
        <w:t xml:space="preserve"> sa</w:t>
      </w:r>
      <w:r w:rsidR="00236F6B" w:rsidRPr="00C35D4C">
        <w:t xml:space="preserve"> </w:t>
      </w:r>
      <w:r w:rsidR="000A4305">
        <w:t xml:space="preserve">ďalšie </w:t>
      </w:r>
      <w:bookmarkStart w:id="85" w:name="_GoBack"/>
      <w:bookmarkEnd w:id="85"/>
      <w:r w:rsidR="00236F6B" w:rsidRPr="00C35D4C">
        <w:t xml:space="preserve">odkazy na udržateľnosť a povinnosti sa jej </w:t>
      </w:r>
      <w:r w:rsidR="00D61ABB">
        <w:t xml:space="preserve">týkajúce </w:t>
      </w:r>
    </w:p>
  </w:comment>
  <w:comment w:id="93" w:author="Autor" w:initials="A">
    <w:p w14:paraId="4751157F" w14:textId="77777777" w:rsidR="00D50F08" w:rsidRDefault="00D50F08">
      <w:pPr>
        <w:pStyle w:val="Textkomentra"/>
      </w:pPr>
      <w:r>
        <w:rPr>
          <w:rStyle w:val="Odkaznakomentr"/>
        </w:rPr>
        <w:annotationRef/>
      </w:r>
      <w:r>
        <w:t>Čl. 13 VZP – Kontro</w:t>
      </w:r>
      <w:r w:rsidR="00667DF2">
        <w:t>la/</w:t>
      </w:r>
      <w:r>
        <w:t> audit</w:t>
      </w:r>
    </w:p>
    <w:p w14:paraId="0CB277E4" w14:textId="77777777" w:rsidR="00D50F08" w:rsidRDefault="00D50F08">
      <w:pPr>
        <w:pStyle w:val="Textkomentra"/>
      </w:pPr>
      <w:r>
        <w:t xml:space="preserve">Čl. 18 VZP </w:t>
      </w:r>
      <w:r w:rsidR="00160295">
        <w:t>–</w:t>
      </w:r>
      <w:r>
        <w:t xml:space="preserve"> </w:t>
      </w:r>
      <w:r w:rsidR="00160295">
        <w:t>Vysporiadanie finančných vzťahov</w:t>
      </w:r>
    </w:p>
    <w:p w14:paraId="35AE15A2" w14:textId="77777777" w:rsidR="00667DF2" w:rsidRDefault="00667DF2">
      <w:pPr>
        <w:pStyle w:val="Textkomentra"/>
      </w:pPr>
      <w:r>
        <w:t>Čl. 20 VZP – Uchovávanie dokumentov</w:t>
      </w:r>
    </w:p>
  </w:comment>
  <w:comment w:id="95" w:author="Autor" w:initials="A">
    <w:p w14:paraId="7280BD58" w14:textId="77777777" w:rsidR="00EA3B6D" w:rsidRDefault="00EA3B6D">
      <w:pPr>
        <w:pStyle w:val="Textkomentra"/>
      </w:pPr>
      <w:r>
        <w:rPr>
          <w:rStyle w:val="Odkaznakomentr"/>
        </w:rPr>
        <w:annotationRef/>
      </w:r>
      <w:r>
        <w:t>Čl. 82 CPR – Uchovávanie dokumentácie/archivácia</w:t>
      </w:r>
    </w:p>
  </w:comment>
  <w:comment w:id="103" w:author="Autor" w:initials="A">
    <w:p w14:paraId="48075030" w14:textId="77777777" w:rsidR="00C75C64" w:rsidRDefault="00C75C64" w:rsidP="009875EB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104" w:author="Autor" w:initials="A">
    <w:p w14:paraId="5B9C204C" w14:textId="77777777" w:rsidR="00EF67CA" w:rsidRDefault="00EF67CA" w:rsidP="00EF67CA">
      <w:pPr>
        <w:pStyle w:val="Textkomentra"/>
      </w:pPr>
      <w:r>
        <w:rPr>
          <w:rStyle w:val="Odkaznakomentr"/>
        </w:rPr>
        <w:annotationRef/>
      </w:r>
      <w:r w:rsidRPr="005540E6">
        <w:t xml:space="preserve">minister </w:t>
      </w:r>
      <w:r>
        <w:t>vnútra SR alebo ním splnomocnená osoba</w:t>
      </w:r>
    </w:p>
    <w:p w14:paraId="0F8FDBCE" w14:textId="77777777" w:rsidR="00EF67CA" w:rsidRDefault="00EF67CA">
      <w:pPr>
        <w:pStyle w:val="Textkomentra"/>
      </w:pPr>
    </w:p>
  </w:comment>
  <w:comment w:id="105" w:author="Autor" w:initials="A">
    <w:p w14:paraId="1CF0194C" w14:textId="77777777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  <w:comment w:id="109" w:author="Autor" w:initials="A">
    <w:p w14:paraId="42073993" w14:textId="77777777" w:rsidR="00C93054" w:rsidRDefault="00C93054" w:rsidP="008B2116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110" w:author="Autor" w:initials="A">
    <w:p w14:paraId="2A388263" w14:textId="77777777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858363" w15:done="0"/>
  <w15:commentEx w15:paraId="62F05354" w15:done="0"/>
  <w15:commentEx w15:paraId="115A60E7" w15:done="0"/>
  <w15:commentEx w15:paraId="0E118C79" w15:done="0"/>
  <w15:commentEx w15:paraId="5246B5C7" w15:done="0"/>
  <w15:commentEx w15:paraId="7DB8797E" w15:done="0"/>
  <w15:commentEx w15:paraId="10FF4F3C" w15:done="0"/>
  <w15:commentEx w15:paraId="50116B60" w15:done="0"/>
  <w15:commentEx w15:paraId="35AE15A2" w15:done="0"/>
  <w15:commentEx w15:paraId="7280BD58" w15:done="0"/>
  <w15:commentEx w15:paraId="48075030" w15:done="0"/>
  <w15:commentEx w15:paraId="0F8FDBCE" w15:done="0"/>
  <w15:commentEx w15:paraId="1CF0194C" w15:done="0"/>
  <w15:commentEx w15:paraId="42073993" w15:done="0"/>
  <w15:commentEx w15:paraId="2A38826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858363" w16cid:durableId="564A452F"/>
  <w16cid:commentId w16cid:paraId="62F05354" w16cid:durableId="15A51B3B"/>
  <w16cid:commentId w16cid:paraId="115A60E7" w16cid:durableId="3841FF7D"/>
  <w16cid:commentId w16cid:paraId="0E118C79" w16cid:durableId="5B2C8ABC"/>
  <w16cid:commentId w16cid:paraId="5246B5C7" w16cid:durableId="03DCA927"/>
  <w16cid:commentId w16cid:paraId="7DB8797E" w16cid:durableId="74C8D404"/>
  <w16cid:commentId w16cid:paraId="10FF4F3C" w16cid:durableId="6CD97D1C"/>
  <w16cid:commentId w16cid:paraId="50116B60" w16cid:durableId="645B1759"/>
  <w16cid:commentId w16cid:paraId="35AE15A2" w16cid:durableId="29104109"/>
  <w16cid:commentId w16cid:paraId="7280BD58" w16cid:durableId="4276150A"/>
  <w16cid:commentId w16cid:paraId="48075030" w16cid:durableId="23E05F2A"/>
  <w16cid:commentId w16cid:paraId="0F8FDBCE" w16cid:durableId="16295670"/>
  <w16cid:commentId w16cid:paraId="1CF0194C" w16cid:durableId="08BB1F43"/>
  <w16cid:commentId w16cid:paraId="42073993" w16cid:durableId="7E07A3A9"/>
  <w16cid:commentId w16cid:paraId="2A388263" w16cid:durableId="7742081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6848D" w14:textId="77777777" w:rsidR="007B50D1" w:rsidRDefault="007B50D1">
      <w:r>
        <w:separator/>
      </w:r>
    </w:p>
  </w:endnote>
  <w:endnote w:type="continuationSeparator" w:id="0">
    <w:p w14:paraId="20F37430" w14:textId="77777777" w:rsidR="007B50D1" w:rsidRDefault="007B50D1">
      <w:r>
        <w:continuationSeparator/>
      </w:r>
    </w:p>
  </w:endnote>
  <w:endnote w:type="continuationNotice" w:id="1">
    <w:p w14:paraId="0D4DE7B5" w14:textId="77777777" w:rsidR="007B50D1" w:rsidRDefault="007B50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3977431"/>
      <w:docPartObj>
        <w:docPartGallery w:val="Page Numbers (Bottom of Page)"/>
        <w:docPartUnique/>
      </w:docPartObj>
    </w:sdtPr>
    <w:sdtEndPr/>
    <w:sdtContent>
      <w:p w14:paraId="22C0179E" w14:textId="143027B9" w:rsidR="003021F2" w:rsidRDefault="003021F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EC9">
          <w:rPr>
            <w:noProof/>
          </w:rPr>
          <w:t>7</w:t>
        </w:r>
        <w:r>
          <w:fldChar w:fldCharType="end"/>
        </w:r>
      </w:p>
    </w:sdtContent>
  </w:sdt>
  <w:p w14:paraId="2C590027" w14:textId="77777777" w:rsidR="002E5E43" w:rsidRDefault="002E5E43" w:rsidP="00B3081B">
    <w:pPr>
      <w:pStyle w:val="Pt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8385476"/>
      <w:docPartObj>
        <w:docPartGallery w:val="Page Numbers (Bottom of Page)"/>
        <w:docPartUnique/>
      </w:docPartObj>
    </w:sdtPr>
    <w:sdtEndPr/>
    <w:sdtContent>
      <w:p w14:paraId="0CE6603A" w14:textId="5A6EFA9F" w:rsidR="003021F2" w:rsidRDefault="003021F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D4C">
          <w:rPr>
            <w:noProof/>
          </w:rPr>
          <w:t>1</w:t>
        </w:r>
        <w:r>
          <w:fldChar w:fldCharType="end"/>
        </w:r>
      </w:p>
    </w:sdtContent>
  </w:sdt>
  <w:p w14:paraId="50183E58" w14:textId="77777777" w:rsidR="003021F2" w:rsidRDefault="003021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F89CE6" w14:textId="77777777" w:rsidR="007B50D1" w:rsidRDefault="007B50D1">
      <w:r>
        <w:separator/>
      </w:r>
    </w:p>
  </w:footnote>
  <w:footnote w:type="continuationSeparator" w:id="0">
    <w:p w14:paraId="4F0DDE49" w14:textId="77777777" w:rsidR="007B50D1" w:rsidRDefault="007B50D1">
      <w:r>
        <w:continuationSeparator/>
      </w:r>
    </w:p>
  </w:footnote>
  <w:footnote w:type="continuationNotice" w:id="1">
    <w:p w14:paraId="6B05D0C8" w14:textId="77777777" w:rsidR="007B50D1" w:rsidRDefault="007B50D1"/>
  </w:footnote>
  <w:footnote w:id="2">
    <w:p w14:paraId="47F5847A" w14:textId="632E7313" w:rsidR="001B636C" w:rsidRDefault="001B636C" w:rsidP="00F304D0">
      <w:pPr>
        <w:pStyle w:val="Textpoznmkypodiarou"/>
        <w:jc w:val="both"/>
      </w:pPr>
      <w:r w:rsidRPr="00EE51F6">
        <w:rPr>
          <w:rStyle w:val="Odkaznapoznmkupodiarou"/>
        </w:rPr>
        <w:footnoteRef/>
      </w:r>
      <w:r w:rsidRPr="00EE51F6">
        <w:t xml:space="preserve"> Vzor zmluvy o poskytnutí NFP vychádza zo vzoru, ktorý vypracoval Centrálny koordinačný orgán/ Ministerstvo investícií, regionál</w:t>
      </w:r>
      <w:r w:rsidR="00351D01">
        <w:t>neho rozvoja a informatizácie Slovenskej republiky</w:t>
      </w:r>
      <w:r w:rsidRPr="00EE51F6">
        <w:t xml:space="preserve"> (verzia 1, dátum vydania 22.12.2022). Riadiaci orgán programov Fondov pre oblasť vnútorných záležitostí na programové obdobie 2021-2027 vzor upravil pre potreby programov AMIF, ISF a BMVI.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AB527" w14:textId="2B2D88F4" w:rsidR="008E0D1A" w:rsidRDefault="008E0D1A">
    <w:pPr>
      <w:pStyle w:val="Hlavika"/>
    </w:pPr>
  </w:p>
  <w:p w14:paraId="04B480DF" w14:textId="77777777" w:rsidR="00722E27" w:rsidRDefault="00722E2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48CC1" w14:textId="2FD4D751" w:rsidR="003021F2" w:rsidRDefault="003021F2" w:rsidP="003021F2">
    <w:pPr>
      <w:pStyle w:val="Hlavika"/>
      <w:tabs>
        <w:tab w:val="clear" w:pos="4536"/>
      </w:tabs>
      <w:jc w:val="both"/>
    </w:pPr>
    <w:r w:rsidRPr="00B13047">
      <w:t>Vzor formuláru zmluvy</w:t>
    </w:r>
    <w:r>
      <w:t xml:space="preserve">                                                    číslo zmluvy...........................</w:t>
    </w:r>
  </w:p>
  <w:p w14:paraId="3C223F8C" w14:textId="77777777" w:rsidR="002E5E43" w:rsidRDefault="002E5E43" w:rsidP="004F2157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</w:p>
  <w:p w14:paraId="08ECC018" w14:textId="193EC5B5" w:rsidR="002E5E43" w:rsidRPr="009B2D1D" w:rsidRDefault="002E5E43" w:rsidP="00B86101">
    <w:pPr>
      <w:pStyle w:val="Hlavika"/>
      <w:rPr>
        <w:sz w:val="22"/>
        <w:szCs w:val="22"/>
      </w:rPr>
    </w:pPr>
    <w:r>
      <w:rPr>
        <w:sz w:val="22"/>
        <w:szCs w:val="22"/>
      </w:rPr>
      <w:t xml:space="preserve">                        </w:t>
    </w:r>
    <w:r w:rsidR="00BE6A93">
      <w:rPr>
        <w:noProof/>
        <w:lang w:eastAsia="sk-SK"/>
      </w:rPr>
      <w:drawing>
        <wp:inline distT="0" distB="0" distL="0" distR="0" wp14:anchorId="183360DC" wp14:editId="0617A2EE">
          <wp:extent cx="5753100" cy="50165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9639" cy="505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</w:t>
    </w:r>
  </w:p>
  <w:p w14:paraId="67AB432B" w14:textId="62AEFFE7" w:rsidR="002E5E43" w:rsidRDefault="002E5E43" w:rsidP="00B8610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7D0E1EC6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12C37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55103"/>
    <w:multiLevelType w:val="hybridMultilevel"/>
    <w:tmpl w:val="701A1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78"/>
    <w:multiLevelType w:val="hybridMultilevel"/>
    <w:tmpl w:val="E116A9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A4366"/>
    <w:multiLevelType w:val="multilevel"/>
    <w:tmpl w:val="A16662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ACE7D9D"/>
    <w:multiLevelType w:val="hybridMultilevel"/>
    <w:tmpl w:val="FF946946"/>
    <w:lvl w:ilvl="0" w:tplc="2BF6F4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B1CD0"/>
    <w:multiLevelType w:val="hybridMultilevel"/>
    <w:tmpl w:val="51E2E120"/>
    <w:lvl w:ilvl="0" w:tplc="1D2A549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86172"/>
    <w:multiLevelType w:val="hybridMultilevel"/>
    <w:tmpl w:val="C7964BBA"/>
    <w:lvl w:ilvl="0" w:tplc="759C6D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638D1"/>
    <w:multiLevelType w:val="multilevel"/>
    <w:tmpl w:val="86DC08A2"/>
    <w:lvl w:ilvl="0">
      <w:start w:val="1"/>
      <w:numFmt w:val="decimal"/>
      <w:pStyle w:val="Nadpis3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28532B"/>
    <w:multiLevelType w:val="hybridMultilevel"/>
    <w:tmpl w:val="11D2E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32ECD"/>
    <w:multiLevelType w:val="hybridMultilevel"/>
    <w:tmpl w:val="7AFC74D2"/>
    <w:lvl w:ilvl="0" w:tplc="041B0017">
      <w:start w:val="1"/>
      <w:numFmt w:val="lowerLetter"/>
      <w:lvlText w:val="%1)"/>
      <w:lvlJc w:val="left"/>
      <w:pPr>
        <w:ind w:left="1145" w:hanging="360"/>
      </w:p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2D887222"/>
    <w:multiLevelType w:val="multilevel"/>
    <w:tmpl w:val="EC32C6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39631B"/>
    <w:multiLevelType w:val="hybridMultilevel"/>
    <w:tmpl w:val="2EC4A49E"/>
    <w:lvl w:ilvl="0" w:tplc="C57E1E3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4B4E3E"/>
    <w:multiLevelType w:val="multilevel"/>
    <w:tmpl w:val="AEE8A7C4"/>
    <w:lvl w:ilvl="0">
      <w:start w:val="3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558D51C4"/>
    <w:multiLevelType w:val="hybridMultilevel"/>
    <w:tmpl w:val="0A50EF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8" w15:restartNumberingAfterBreak="0">
    <w:nsid w:val="72877835"/>
    <w:multiLevelType w:val="hybridMultilevel"/>
    <w:tmpl w:val="C6BCA506"/>
    <w:lvl w:ilvl="0" w:tplc="0E1CAD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2550A"/>
    <w:multiLevelType w:val="multilevel"/>
    <w:tmpl w:val="6ACEFA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DDE0DCA"/>
    <w:multiLevelType w:val="multilevel"/>
    <w:tmpl w:val="214A67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17"/>
  </w:num>
  <w:num w:numId="5">
    <w:abstractNumId w:val="14"/>
  </w:num>
  <w:num w:numId="6">
    <w:abstractNumId w:val="0"/>
  </w:num>
  <w:num w:numId="7">
    <w:abstractNumId w:val="15"/>
  </w:num>
  <w:num w:numId="8">
    <w:abstractNumId w:val="3"/>
  </w:num>
  <w:num w:numId="9">
    <w:abstractNumId w:val="11"/>
  </w:num>
  <w:num w:numId="10">
    <w:abstractNumId w:val="18"/>
  </w:num>
  <w:num w:numId="11">
    <w:abstractNumId w:val="5"/>
  </w:num>
  <w:num w:numId="12">
    <w:abstractNumId w:val="20"/>
  </w:num>
  <w:num w:numId="13">
    <w:abstractNumId w:val="19"/>
  </w:num>
  <w:num w:numId="14">
    <w:abstractNumId w:val="6"/>
  </w:num>
  <w:num w:numId="15">
    <w:abstractNumId w:val="7"/>
  </w:num>
  <w:num w:numId="16">
    <w:abstractNumId w:val="4"/>
  </w:num>
  <w:num w:numId="17">
    <w:abstractNumId w:val="9"/>
  </w:num>
  <w:num w:numId="18">
    <w:abstractNumId w:val="8"/>
  </w:num>
  <w:num w:numId="19">
    <w:abstractNumId w:val="2"/>
  </w:num>
  <w:num w:numId="20">
    <w:abstractNumId w:val="1"/>
  </w:num>
  <w:num w:numId="21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12"/>
    <w:rsid w:val="00000567"/>
    <w:rsid w:val="00001F72"/>
    <w:rsid w:val="00001FB5"/>
    <w:rsid w:val="00002330"/>
    <w:rsid w:val="00002562"/>
    <w:rsid w:val="00002E40"/>
    <w:rsid w:val="00002F9B"/>
    <w:rsid w:val="00003152"/>
    <w:rsid w:val="00003899"/>
    <w:rsid w:val="00004AAD"/>
    <w:rsid w:val="00005839"/>
    <w:rsid w:val="000116FF"/>
    <w:rsid w:val="00013509"/>
    <w:rsid w:val="00013F32"/>
    <w:rsid w:val="000148B0"/>
    <w:rsid w:val="00014CAE"/>
    <w:rsid w:val="00020679"/>
    <w:rsid w:val="00020A18"/>
    <w:rsid w:val="00020CF4"/>
    <w:rsid w:val="00021E32"/>
    <w:rsid w:val="00022D44"/>
    <w:rsid w:val="000231CE"/>
    <w:rsid w:val="00023762"/>
    <w:rsid w:val="000238A5"/>
    <w:rsid w:val="00023FB2"/>
    <w:rsid w:val="0002435E"/>
    <w:rsid w:val="0002472D"/>
    <w:rsid w:val="00024F02"/>
    <w:rsid w:val="0002517B"/>
    <w:rsid w:val="00025C26"/>
    <w:rsid w:val="000262D9"/>
    <w:rsid w:val="00026D5D"/>
    <w:rsid w:val="00027C20"/>
    <w:rsid w:val="000305DD"/>
    <w:rsid w:val="00031C54"/>
    <w:rsid w:val="00031FBA"/>
    <w:rsid w:val="00032401"/>
    <w:rsid w:val="00032862"/>
    <w:rsid w:val="0003377F"/>
    <w:rsid w:val="00033F99"/>
    <w:rsid w:val="0003406D"/>
    <w:rsid w:val="0003534E"/>
    <w:rsid w:val="00036951"/>
    <w:rsid w:val="00036AEE"/>
    <w:rsid w:val="00036B53"/>
    <w:rsid w:val="00037223"/>
    <w:rsid w:val="00037CD5"/>
    <w:rsid w:val="00037E38"/>
    <w:rsid w:val="00037EAE"/>
    <w:rsid w:val="000408F7"/>
    <w:rsid w:val="0004113D"/>
    <w:rsid w:val="00042908"/>
    <w:rsid w:val="0004324D"/>
    <w:rsid w:val="0004334B"/>
    <w:rsid w:val="000438EA"/>
    <w:rsid w:val="00043ABB"/>
    <w:rsid w:val="00043EA9"/>
    <w:rsid w:val="00045243"/>
    <w:rsid w:val="00045CD3"/>
    <w:rsid w:val="000467CC"/>
    <w:rsid w:val="0004758F"/>
    <w:rsid w:val="000478C3"/>
    <w:rsid w:val="000479C5"/>
    <w:rsid w:val="00050A54"/>
    <w:rsid w:val="00050AB6"/>
    <w:rsid w:val="00050E3B"/>
    <w:rsid w:val="00050F9D"/>
    <w:rsid w:val="0005150E"/>
    <w:rsid w:val="000515F4"/>
    <w:rsid w:val="00051668"/>
    <w:rsid w:val="00051B02"/>
    <w:rsid w:val="00051DCF"/>
    <w:rsid w:val="00051FC4"/>
    <w:rsid w:val="00052422"/>
    <w:rsid w:val="000529AB"/>
    <w:rsid w:val="00052E37"/>
    <w:rsid w:val="00053FC3"/>
    <w:rsid w:val="000541AA"/>
    <w:rsid w:val="00054E60"/>
    <w:rsid w:val="00054EDA"/>
    <w:rsid w:val="0005568C"/>
    <w:rsid w:val="0005569E"/>
    <w:rsid w:val="000556B1"/>
    <w:rsid w:val="00055E45"/>
    <w:rsid w:val="00057C7E"/>
    <w:rsid w:val="00057F45"/>
    <w:rsid w:val="000610EF"/>
    <w:rsid w:val="00061149"/>
    <w:rsid w:val="00061531"/>
    <w:rsid w:val="000618FC"/>
    <w:rsid w:val="0006191F"/>
    <w:rsid w:val="000620BB"/>
    <w:rsid w:val="000623F3"/>
    <w:rsid w:val="00063DD8"/>
    <w:rsid w:val="0006549E"/>
    <w:rsid w:val="00065954"/>
    <w:rsid w:val="00066129"/>
    <w:rsid w:val="00066CD0"/>
    <w:rsid w:val="00066ED8"/>
    <w:rsid w:val="00066EEE"/>
    <w:rsid w:val="00067FE8"/>
    <w:rsid w:val="00070F73"/>
    <w:rsid w:val="000710BD"/>
    <w:rsid w:val="000712B4"/>
    <w:rsid w:val="00071A86"/>
    <w:rsid w:val="000723A7"/>
    <w:rsid w:val="00073206"/>
    <w:rsid w:val="000741D2"/>
    <w:rsid w:val="00075905"/>
    <w:rsid w:val="00075C0D"/>
    <w:rsid w:val="000800C8"/>
    <w:rsid w:val="00080DCA"/>
    <w:rsid w:val="00081951"/>
    <w:rsid w:val="00081E03"/>
    <w:rsid w:val="00082DA0"/>
    <w:rsid w:val="00083227"/>
    <w:rsid w:val="00083F56"/>
    <w:rsid w:val="0008401C"/>
    <w:rsid w:val="00084783"/>
    <w:rsid w:val="000879E3"/>
    <w:rsid w:val="00087D16"/>
    <w:rsid w:val="0009070F"/>
    <w:rsid w:val="00091F4E"/>
    <w:rsid w:val="000931B1"/>
    <w:rsid w:val="00095D8E"/>
    <w:rsid w:val="00096CCE"/>
    <w:rsid w:val="00097357"/>
    <w:rsid w:val="00097483"/>
    <w:rsid w:val="000978F4"/>
    <w:rsid w:val="00097A05"/>
    <w:rsid w:val="000A02B8"/>
    <w:rsid w:val="000A18B5"/>
    <w:rsid w:val="000A1AA6"/>
    <w:rsid w:val="000A1C85"/>
    <w:rsid w:val="000A1DA1"/>
    <w:rsid w:val="000A2502"/>
    <w:rsid w:val="000A2CF2"/>
    <w:rsid w:val="000A31AA"/>
    <w:rsid w:val="000A3ABD"/>
    <w:rsid w:val="000A4305"/>
    <w:rsid w:val="000A5F74"/>
    <w:rsid w:val="000A7E2E"/>
    <w:rsid w:val="000B086E"/>
    <w:rsid w:val="000B216C"/>
    <w:rsid w:val="000B30B1"/>
    <w:rsid w:val="000B3EFA"/>
    <w:rsid w:val="000B4903"/>
    <w:rsid w:val="000B49E2"/>
    <w:rsid w:val="000B4AB0"/>
    <w:rsid w:val="000B4B0D"/>
    <w:rsid w:val="000B4D87"/>
    <w:rsid w:val="000B5495"/>
    <w:rsid w:val="000B5D3C"/>
    <w:rsid w:val="000B61E6"/>
    <w:rsid w:val="000B6AAB"/>
    <w:rsid w:val="000B7B86"/>
    <w:rsid w:val="000C2DAC"/>
    <w:rsid w:val="000C2EDE"/>
    <w:rsid w:val="000C3986"/>
    <w:rsid w:val="000C3AB6"/>
    <w:rsid w:val="000C4905"/>
    <w:rsid w:val="000C532E"/>
    <w:rsid w:val="000C5368"/>
    <w:rsid w:val="000C5C04"/>
    <w:rsid w:val="000C6BC3"/>
    <w:rsid w:val="000C7BF4"/>
    <w:rsid w:val="000D0226"/>
    <w:rsid w:val="000D062B"/>
    <w:rsid w:val="000D2282"/>
    <w:rsid w:val="000D33AB"/>
    <w:rsid w:val="000D3A81"/>
    <w:rsid w:val="000D4808"/>
    <w:rsid w:val="000D5247"/>
    <w:rsid w:val="000D5BEE"/>
    <w:rsid w:val="000D614B"/>
    <w:rsid w:val="000D66A3"/>
    <w:rsid w:val="000D7092"/>
    <w:rsid w:val="000D739E"/>
    <w:rsid w:val="000D7425"/>
    <w:rsid w:val="000D7DBE"/>
    <w:rsid w:val="000D7F74"/>
    <w:rsid w:val="000D7FA4"/>
    <w:rsid w:val="000E001B"/>
    <w:rsid w:val="000E0335"/>
    <w:rsid w:val="000E0822"/>
    <w:rsid w:val="000E2604"/>
    <w:rsid w:val="000E2848"/>
    <w:rsid w:val="000E29D4"/>
    <w:rsid w:val="000E2D24"/>
    <w:rsid w:val="000E4CCE"/>
    <w:rsid w:val="000E53A9"/>
    <w:rsid w:val="000E5CC6"/>
    <w:rsid w:val="000E6596"/>
    <w:rsid w:val="000E6A68"/>
    <w:rsid w:val="000E7348"/>
    <w:rsid w:val="000F0260"/>
    <w:rsid w:val="000F0502"/>
    <w:rsid w:val="000F0CD6"/>
    <w:rsid w:val="000F19F4"/>
    <w:rsid w:val="000F3D33"/>
    <w:rsid w:val="000F484F"/>
    <w:rsid w:val="000F6A4B"/>
    <w:rsid w:val="000F6D66"/>
    <w:rsid w:val="000F7778"/>
    <w:rsid w:val="000F794C"/>
    <w:rsid w:val="001003F9"/>
    <w:rsid w:val="001004A9"/>
    <w:rsid w:val="00100D62"/>
    <w:rsid w:val="001028C7"/>
    <w:rsid w:val="0010472E"/>
    <w:rsid w:val="00104E99"/>
    <w:rsid w:val="00105069"/>
    <w:rsid w:val="001065F9"/>
    <w:rsid w:val="00107502"/>
    <w:rsid w:val="001078C3"/>
    <w:rsid w:val="001106D3"/>
    <w:rsid w:val="001118FB"/>
    <w:rsid w:val="00111B98"/>
    <w:rsid w:val="001127A7"/>
    <w:rsid w:val="001154C8"/>
    <w:rsid w:val="00115665"/>
    <w:rsid w:val="00115910"/>
    <w:rsid w:val="00115D15"/>
    <w:rsid w:val="00116516"/>
    <w:rsid w:val="00116908"/>
    <w:rsid w:val="00117805"/>
    <w:rsid w:val="00117BE6"/>
    <w:rsid w:val="00120242"/>
    <w:rsid w:val="00120997"/>
    <w:rsid w:val="00120C84"/>
    <w:rsid w:val="00121012"/>
    <w:rsid w:val="0012155A"/>
    <w:rsid w:val="001222CF"/>
    <w:rsid w:val="001223EC"/>
    <w:rsid w:val="00122DE0"/>
    <w:rsid w:val="00122E00"/>
    <w:rsid w:val="00123998"/>
    <w:rsid w:val="00123E09"/>
    <w:rsid w:val="0012470C"/>
    <w:rsid w:val="00124899"/>
    <w:rsid w:val="00126B56"/>
    <w:rsid w:val="00127279"/>
    <w:rsid w:val="001273BD"/>
    <w:rsid w:val="00130757"/>
    <w:rsid w:val="001309E0"/>
    <w:rsid w:val="00130AAE"/>
    <w:rsid w:val="00130ACB"/>
    <w:rsid w:val="00130EAA"/>
    <w:rsid w:val="00130ED3"/>
    <w:rsid w:val="0013271F"/>
    <w:rsid w:val="001329C9"/>
    <w:rsid w:val="00132CB5"/>
    <w:rsid w:val="00132DAD"/>
    <w:rsid w:val="00133C88"/>
    <w:rsid w:val="00134C6A"/>
    <w:rsid w:val="001360E4"/>
    <w:rsid w:val="00136A31"/>
    <w:rsid w:val="00136C20"/>
    <w:rsid w:val="00136FD2"/>
    <w:rsid w:val="00137702"/>
    <w:rsid w:val="001412E9"/>
    <w:rsid w:val="0014157C"/>
    <w:rsid w:val="0014249F"/>
    <w:rsid w:val="001428D9"/>
    <w:rsid w:val="00143002"/>
    <w:rsid w:val="0014345C"/>
    <w:rsid w:val="00143B10"/>
    <w:rsid w:val="00144BC7"/>
    <w:rsid w:val="00146148"/>
    <w:rsid w:val="001472C3"/>
    <w:rsid w:val="00147660"/>
    <w:rsid w:val="00147A4E"/>
    <w:rsid w:val="00147F47"/>
    <w:rsid w:val="0015304C"/>
    <w:rsid w:val="00153483"/>
    <w:rsid w:val="001539F2"/>
    <w:rsid w:val="00155368"/>
    <w:rsid w:val="001563A6"/>
    <w:rsid w:val="0015671C"/>
    <w:rsid w:val="00156965"/>
    <w:rsid w:val="00160295"/>
    <w:rsid w:val="00161434"/>
    <w:rsid w:val="0016153F"/>
    <w:rsid w:val="00162397"/>
    <w:rsid w:val="001637EA"/>
    <w:rsid w:val="0016420C"/>
    <w:rsid w:val="0016424F"/>
    <w:rsid w:val="0016476E"/>
    <w:rsid w:val="001652ED"/>
    <w:rsid w:val="001659A7"/>
    <w:rsid w:val="00165CC1"/>
    <w:rsid w:val="00165E60"/>
    <w:rsid w:val="00166D92"/>
    <w:rsid w:val="00167B16"/>
    <w:rsid w:val="00170648"/>
    <w:rsid w:val="001707E8"/>
    <w:rsid w:val="001713E2"/>
    <w:rsid w:val="00171510"/>
    <w:rsid w:val="00171783"/>
    <w:rsid w:val="00171C83"/>
    <w:rsid w:val="00174D0C"/>
    <w:rsid w:val="00175B51"/>
    <w:rsid w:val="00175F05"/>
    <w:rsid w:val="001764B4"/>
    <w:rsid w:val="001814B9"/>
    <w:rsid w:val="001817E8"/>
    <w:rsid w:val="00181DE5"/>
    <w:rsid w:val="00181FAC"/>
    <w:rsid w:val="0018347F"/>
    <w:rsid w:val="00185074"/>
    <w:rsid w:val="0018577E"/>
    <w:rsid w:val="001862C4"/>
    <w:rsid w:val="00186495"/>
    <w:rsid w:val="00187423"/>
    <w:rsid w:val="00187FE1"/>
    <w:rsid w:val="00191C8E"/>
    <w:rsid w:val="00191EB9"/>
    <w:rsid w:val="001925B6"/>
    <w:rsid w:val="001929A0"/>
    <w:rsid w:val="00192ACF"/>
    <w:rsid w:val="00192B7B"/>
    <w:rsid w:val="00192DB3"/>
    <w:rsid w:val="00194241"/>
    <w:rsid w:val="001950D4"/>
    <w:rsid w:val="0019656A"/>
    <w:rsid w:val="00196758"/>
    <w:rsid w:val="0019749B"/>
    <w:rsid w:val="00197603"/>
    <w:rsid w:val="001A0590"/>
    <w:rsid w:val="001A0762"/>
    <w:rsid w:val="001A0B1A"/>
    <w:rsid w:val="001A0DA6"/>
    <w:rsid w:val="001A4B7D"/>
    <w:rsid w:val="001A4E20"/>
    <w:rsid w:val="001A5525"/>
    <w:rsid w:val="001A6B22"/>
    <w:rsid w:val="001A6F37"/>
    <w:rsid w:val="001A748D"/>
    <w:rsid w:val="001B0143"/>
    <w:rsid w:val="001B0179"/>
    <w:rsid w:val="001B077A"/>
    <w:rsid w:val="001B14EC"/>
    <w:rsid w:val="001B1C8B"/>
    <w:rsid w:val="001B20B4"/>
    <w:rsid w:val="001B233F"/>
    <w:rsid w:val="001B46B5"/>
    <w:rsid w:val="001B46C6"/>
    <w:rsid w:val="001B529A"/>
    <w:rsid w:val="001B636C"/>
    <w:rsid w:val="001B6926"/>
    <w:rsid w:val="001B6DC3"/>
    <w:rsid w:val="001B77DD"/>
    <w:rsid w:val="001C06A7"/>
    <w:rsid w:val="001C20CA"/>
    <w:rsid w:val="001C2C0F"/>
    <w:rsid w:val="001C2F7D"/>
    <w:rsid w:val="001C3F6A"/>
    <w:rsid w:val="001C4819"/>
    <w:rsid w:val="001C4EA0"/>
    <w:rsid w:val="001C54DB"/>
    <w:rsid w:val="001C5CBA"/>
    <w:rsid w:val="001C671C"/>
    <w:rsid w:val="001C7B64"/>
    <w:rsid w:val="001C7D18"/>
    <w:rsid w:val="001D0149"/>
    <w:rsid w:val="001D0662"/>
    <w:rsid w:val="001D190C"/>
    <w:rsid w:val="001D19B9"/>
    <w:rsid w:val="001D1E71"/>
    <w:rsid w:val="001D2502"/>
    <w:rsid w:val="001D28B1"/>
    <w:rsid w:val="001D31B0"/>
    <w:rsid w:val="001D31F3"/>
    <w:rsid w:val="001D3489"/>
    <w:rsid w:val="001D37AF"/>
    <w:rsid w:val="001D3FA3"/>
    <w:rsid w:val="001D40D0"/>
    <w:rsid w:val="001D5055"/>
    <w:rsid w:val="001D5235"/>
    <w:rsid w:val="001D60A6"/>
    <w:rsid w:val="001D6279"/>
    <w:rsid w:val="001D6A6D"/>
    <w:rsid w:val="001D7AEB"/>
    <w:rsid w:val="001D7BA8"/>
    <w:rsid w:val="001D7FDD"/>
    <w:rsid w:val="001E04FB"/>
    <w:rsid w:val="001E097C"/>
    <w:rsid w:val="001E0CFE"/>
    <w:rsid w:val="001E14CC"/>
    <w:rsid w:val="001E3B2F"/>
    <w:rsid w:val="001E4188"/>
    <w:rsid w:val="001E45EF"/>
    <w:rsid w:val="001E4E43"/>
    <w:rsid w:val="001E53CB"/>
    <w:rsid w:val="001E55CE"/>
    <w:rsid w:val="001E574D"/>
    <w:rsid w:val="001E5F4D"/>
    <w:rsid w:val="001E64A3"/>
    <w:rsid w:val="001E6ABC"/>
    <w:rsid w:val="001E6DF5"/>
    <w:rsid w:val="001F09C4"/>
    <w:rsid w:val="001F2A9C"/>
    <w:rsid w:val="001F4C06"/>
    <w:rsid w:val="001F5005"/>
    <w:rsid w:val="001F5542"/>
    <w:rsid w:val="001F65DE"/>
    <w:rsid w:val="001F662D"/>
    <w:rsid w:val="001F716A"/>
    <w:rsid w:val="001F76CD"/>
    <w:rsid w:val="001F7E5F"/>
    <w:rsid w:val="00200C41"/>
    <w:rsid w:val="00201BB6"/>
    <w:rsid w:val="0020393B"/>
    <w:rsid w:val="00204B46"/>
    <w:rsid w:val="002054C6"/>
    <w:rsid w:val="002054F9"/>
    <w:rsid w:val="0020563B"/>
    <w:rsid w:val="00206974"/>
    <w:rsid w:val="00207450"/>
    <w:rsid w:val="002074D1"/>
    <w:rsid w:val="00207532"/>
    <w:rsid w:val="00207DBB"/>
    <w:rsid w:val="00207F95"/>
    <w:rsid w:val="00210586"/>
    <w:rsid w:val="0021294E"/>
    <w:rsid w:val="002132C4"/>
    <w:rsid w:val="00213964"/>
    <w:rsid w:val="00214084"/>
    <w:rsid w:val="002141B5"/>
    <w:rsid w:val="00214F4C"/>
    <w:rsid w:val="002154D2"/>
    <w:rsid w:val="002176F6"/>
    <w:rsid w:val="0021782B"/>
    <w:rsid w:val="00220691"/>
    <w:rsid w:val="00220B9F"/>
    <w:rsid w:val="00222350"/>
    <w:rsid w:val="00222B55"/>
    <w:rsid w:val="002238A7"/>
    <w:rsid w:val="00223A7F"/>
    <w:rsid w:val="0022499D"/>
    <w:rsid w:val="00225556"/>
    <w:rsid w:val="002257B0"/>
    <w:rsid w:val="0022732D"/>
    <w:rsid w:val="00227BA9"/>
    <w:rsid w:val="00230964"/>
    <w:rsid w:val="00231EB6"/>
    <w:rsid w:val="002323D4"/>
    <w:rsid w:val="00232C27"/>
    <w:rsid w:val="002339B2"/>
    <w:rsid w:val="002344F2"/>
    <w:rsid w:val="002363BC"/>
    <w:rsid w:val="00236442"/>
    <w:rsid w:val="002365C3"/>
    <w:rsid w:val="00236F6B"/>
    <w:rsid w:val="002370B7"/>
    <w:rsid w:val="002401A5"/>
    <w:rsid w:val="0024126B"/>
    <w:rsid w:val="00241C39"/>
    <w:rsid w:val="00241FF5"/>
    <w:rsid w:val="00242BDE"/>
    <w:rsid w:val="00244A7B"/>
    <w:rsid w:val="00245352"/>
    <w:rsid w:val="002453ED"/>
    <w:rsid w:val="0024609C"/>
    <w:rsid w:val="00246172"/>
    <w:rsid w:val="0024793F"/>
    <w:rsid w:val="00247C78"/>
    <w:rsid w:val="0025053C"/>
    <w:rsid w:val="002507BB"/>
    <w:rsid w:val="00250A1E"/>
    <w:rsid w:val="00250EEA"/>
    <w:rsid w:val="0025184F"/>
    <w:rsid w:val="00252070"/>
    <w:rsid w:val="00252411"/>
    <w:rsid w:val="00252B18"/>
    <w:rsid w:val="00252CEB"/>
    <w:rsid w:val="00255A40"/>
    <w:rsid w:val="00255AD2"/>
    <w:rsid w:val="002569D8"/>
    <w:rsid w:val="002569FA"/>
    <w:rsid w:val="002572C8"/>
    <w:rsid w:val="00257BFD"/>
    <w:rsid w:val="00257E7E"/>
    <w:rsid w:val="00261A08"/>
    <w:rsid w:val="00261A67"/>
    <w:rsid w:val="00261CB3"/>
    <w:rsid w:val="00262079"/>
    <w:rsid w:val="00262326"/>
    <w:rsid w:val="00262396"/>
    <w:rsid w:val="00262B8D"/>
    <w:rsid w:val="00262E2A"/>
    <w:rsid w:val="002633B9"/>
    <w:rsid w:val="00263914"/>
    <w:rsid w:val="00264C88"/>
    <w:rsid w:val="002651F5"/>
    <w:rsid w:val="0026526F"/>
    <w:rsid w:val="00265983"/>
    <w:rsid w:val="002662B0"/>
    <w:rsid w:val="00266FC5"/>
    <w:rsid w:val="00267625"/>
    <w:rsid w:val="00270140"/>
    <w:rsid w:val="00270711"/>
    <w:rsid w:val="002716A7"/>
    <w:rsid w:val="00271A29"/>
    <w:rsid w:val="0027300B"/>
    <w:rsid w:val="00273065"/>
    <w:rsid w:val="00273A21"/>
    <w:rsid w:val="0027465B"/>
    <w:rsid w:val="0027556F"/>
    <w:rsid w:val="00275B0A"/>
    <w:rsid w:val="00275EB7"/>
    <w:rsid w:val="00276030"/>
    <w:rsid w:val="0027677E"/>
    <w:rsid w:val="002768EC"/>
    <w:rsid w:val="002773F7"/>
    <w:rsid w:val="00277975"/>
    <w:rsid w:val="00277E78"/>
    <w:rsid w:val="0028051B"/>
    <w:rsid w:val="002806F8"/>
    <w:rsid w:val="00280A00"/>
    <w:rsid w:val="00281475"/>
    <w:rsid w:val="002819C6"/>
    <w:rsid w:val="002826B3"/>
    <w:rsid w:val="00282928"/>
    <w:rsid w:val="00282AD0"/>
    <w:rsid w:val="00283278"/>
    <w:rsid w:val="0028380A"/>
    <w:rsid w:val="00283E94"/>
    <w:rsid w:val="00284E6D"/>
    <w:rsid w:val="00286613"/>
    <w:rsid w:val="002871AC"/>
    <w:rsid w:val="002871DD"/>
    <w:rsid w:val="0029040C"/>
    <w:rsid w:val="002906A0"/>
    <w:rsid w:val="002907B1"/>
    <w:rsid w:val="00290AE8"/>
    <w:rsid w:val="00291737"/>
    <w:rsid w:val="00291CF7"/>
    <w:rsid w:val="00292336"/>
    <w:rsid w:val="00292D2D"/>
    <w:rsid w:val="00292EC1"/>
    <w:rsid w:val="00293466"/>
    <w:rsid w:val="002934C2"/>
    <w:rsid w:val="002935DB"/>
    <w:rsid w:val="00293A6E"/>
    <w:rsid w:val="00293FB9"/>
    <w:rsid w:val="002955BF"/>
    <w:rsid w:val="0029581E"/>
    <w:rsid w:val="00296FF5"/>
    <w:rsid w:val="002976A0"/>
    <w:rsid w:val="00297AC7"/>
    <w:rsid w:val="002A2565"/>
    <w:rsid w:val="002A2835"/>
    <w:rsid w:val="002A30F3"/>
    <w:rsid w:val="002A3129"/>
    <w:rsid w:val="002A3310"/>
    <w:rsid w:val="002A3806"/>
    <w:rsid w:val="002A46F4"/>
    <w:rsid w:val="002A5397"/>
    <w:rsid w:val="002A5B91"/>
    <w:rsid w:val="002A6CFC"/>
    <w:rsid w:val="002B0B54"/>
    <w:rsid w:val="002B0B6D"/>
    <w:rsid w:val="002B10A8"/>
    <w:rsid w:val="002B16CF"/>
    <w:rsid w:val="002B1DCF"/>
    <w:rsid w:val="002B21A2"/>
    <w:rsid w:val="002B2313"/>
    <w:rsid w:val="002B5C3F"/>
    <w:rsid w:val="002B6217"/>
    <w:rsid w:val="002B6F32"/>
    <w:rsid w:val="002B7123"/>
    <w:rsid w:val="002B7135"/>
    <w:rsid w:val="002B7387"/>
    <w:rsid w:val="002B7E6F"/>
    <w:rsid w:val="002B7EAD"/>
    <w:rsid w:val="002B7ED1"/>
    <w:rsid w:val="002C0464"/>
    <w:rsid w:val="002C04A0"/>
    <w:rsid w:val="002C0546"/>
    <w:rsid w:val="002C0A83"/>
    <w:rsid w:val="002C0DAF"/>
    <w:rsid w:val="002C1179"/>
    <w:rsid w:val="002C2B82"/>
    <w:rsid w:val="002C2E6E"/>
    <w:rsid w:val="002C312E"/>
    <w:rsid w:val="002C3440"/>
    <w:rsid w:val="002C3FE8"/>
    <w:rsid w:val="002C454E"/>
    <w:rsid w:val="002C49F3"/>
    <w:rsid w:val="002C53D8"/>
    <w:rsid w:val="002C55DA"/>
    <w:rsid w:val="002C56AC"/>
    <w:rsid w:val="002C6432"/>
    <w:rsid w:val="002C6E98"/>
    <w:rsid w:val="002C70A6"/>
    <w:rsid w:val="002C76E0"/>
    <w:rsid w:val="002C7D98"/>
    <w:rsid w:val="002D07B9"/>
    <w:rsid w:val="002D1862"/>
    <w:rsid w:val="002D2909"/>
    <w:rsid w:val="002D2F23"/>
    <w:rsid w:val="002D3018"/>
    <w:rsid w:val="002D37A5"/>
    <w:rsid w:val="002D48A7"/>
    <w:rsid w:val="002D48C6"/>
    <w:rsid w:val="002D5606"/>
    <w:rsid w:val="002D5737"/>
    <w:rsid w:val="002D5A6F"/>
    <w:rsid w:val="002D6990"/>
    <w:rsid w:val="002D6EAE"/>
    <w:rsid w:val="002D7943"/>
    <w:rsid w:val="002E0432"/>
    <w:rsid w:val="002E1002"/>
    <w:rsid w:val="002E1070"/>
    <w:rsid w:val="002E1836"/>
    <w:rsid w:val="002E1FAD"/>
    <w:rsid w:val="002E2A94"/>
    <w:rsid w:val="002E3630"/>
    <w:rsid w:val="002E3A39"/>
    <w:rsid w:val="002E467C"/>
    <w:rsid w:val="002E49F6"/>
    <w:rsid w:val="002E5E43"/>
    <w:rsid w:val="002E5FEE"/>
    <w:rsid w:val="002E625E"/>
    <w:rsid w:val="002E6BEB"/>
    <w:rsid w:val="002F134F"/>
    <w:rsid w:val="002F13B6"/>
    <w:rsid w:val="002F1429"/>
    <w:rsid w:val="002F2FDD"/>
    <w:rsid w:val="002F337B"/>
    <w:rsid w:val="002F342E"/>
    <w:rsid w:val="002F5844"/>
    <w:rsid w:val="002F6375"/>
    <w:rsid w:val="002F66C7"/>
    <w:rsid w:val="002F68D9"/>
    <w:rsid w:val="002F6E14"/>
    <w:rsid w:val="0030165C"/>
    <w:rsid w:val="003021F2"/>
    <w:rsid w:val="0030227A"/>
    <w:rsid w:val="0030297C"/>
    <w:rsid w:val="00303205"/>
    <w:rsid w:val="00303E88"/>
    <w:rsid w:val="0030445A"/>
    <w:rsid w:val="00305DBD"/>
    <w:rsid w:val="00305E15"/>
    <w:rsid w:val="00306247"/>
    <w:rsid w:val="003062D8"/>
    <w:rsid w:val="00306AA0"/>
    <w:rsid w:val="00306AB2"/>
    <w:rsid w:val="00306D87"/>
    <w:rsid w:val="003070CD"/>
    <w:rsid w:val="003071C8"/>
    <w:rsid w:val="003072CB"/>
    <w:rsid w:val="00307398"/>
    <w:rsid w:val="00307844"/>
    <w:rsid w:val="0030792C"/>
    <w:rsid w:val="00310FFA"/>
    <w:rsid w:val="0031151C"/>
    <w:rsid w:val="00311E43"/>
    <w:rsid w:val="0031294C"/>
    <w:rsid w:val="00314406"/>
    <w:rsid w:val="003149CF"/>
    <w:rsid w:val="00314C03"/>
    <w:rsid w:val="00315D1E"/>
    <w:rsid w:val="00315FB7"/>
    <w:rsid w:val="0031603E"/>
    <w:rsid w:val="00316593"/>
    <w:rsid w:val="00317290"/>
    <w:rsid w:val="003173BC"/>
    <w:rsid w:val="00317483"/>
    <w:rsid w:val="003223DC"/>
    <w:rsid w:val="00322A0D"/>
    <w:rsid w:val="00323639"/>
    <w:rsid w:val="003255E8"/>
    <w:rsid w:val="00327A4F"/>
    <w:rsid w:val="00327BB3"/>
    <w:rsid w:val="0033023F"/>
    <w:rsid w:val="0033051C"/>
    <w:rsid w:val="00330FFA"/>
    <w:rsid w:val="003312ED"/>
    <w:rsid w:val="00331FB4"/>
    <w:rsid w:val="0033288E"/>
    <w:rsid w:val="00333468"/>
    <w:rsid w:val="00333A1C"/>
    <w:rsid w:val="00334152"/>
    <w:rsid w:val="003344E9"/>
    <w:rsid w:val="003350E9"/>
    <w:rsid w:val="00335372"/>
    <w:rsid w:val="00337BF5"/>
    <w:rsid w:val="003401A6"/>
    <w:rsid w:val="003402D6"/>
    <w:rsid w:val="0034066C"/>
    <w:rsid w:val="00340EA9"/>
    <w:rsid w:val="0034165A"/>
    <w:rsid w:val="00341DDE"/>
    <w:rsid w:val="003423A3"/>
    <w:rsid w:val="003428AB"/>
    <w:rsid w:val="0034314A"/>
    <w:rsid w:val="00343957"/>
    <w:rsid w:val="00343A2F"/>
    <w:rsid w:val="00343ADF"/>
    <w:rsid w:val="00345145"/>
    <w:rsid w:val="00345BD9"/>
    <w:rsid w:val="003461C1"/>
    <w:rsid w:val="003463EF"/>
    <w:rsid w:val="003473FA"/>
    <w:rsid w:val="00347AAF"/>
    <w:rsid w:val="00347D8C"/>
    <w:rsid w:val="00347EFA"/>
    <w:rsid w:val="00351451"/>
    <w:rsid w:val="00351D01"/>
    <w:rsid w:val="003527E1"/>
    <w:rsid w:val="00353BD3"/>
    <w:rsid w:val="00354653"/>
    <w:rsid w:val="003561D6"/>
    <w:rsid w:val="00356A94"/>
    <w:rsid w:val="003574CA"/>
    <w:rsid w:val="003577CE"/>
    <w:rsid w:val="00357B60"/>
    <w:rsid w:val="00357DAF"/>
    <w:rsid w:val="003602AB"/>
    <w:rsid w:val="00361061"/>
    <w:rsid w:val="00362A73"/>
    <w:rsid w:val="00363D99"/>
    <w:rsid w:val="00364BD8"/>
    <w:rsid w:val="003650AB"/>
    <w:rsid w:val="003657C6"/>
    <w:rsid w:val="00365BF5"/>
    <w:rsid w:val="00366166"/>
    <w:rsid w:val="0036694A"/>
    <w:rsid w:val="0036735A"/>
    <w:rsid w:val="003676CD"/>
    <w:rsid w:val="003677BC"/>
    <w:rsid w:val="00370757"/>
    <w:rsid w:val="00370EFF"/>
    <w:rsid w:val="00372206"/>
    <w:rsid w:val="00372929"/>
    <w:rsid w:val="00372958"/>
    <w:rsid w:val="00372A57"/>
    <w:rsid w:val="003731CD"/>
    <w:rsid w:val="00373490"/>
    <w:rsid w:val="00374081"/>
    <w:rsid w:val="0037561F"/>
    <w:rsid w:val="003758F3"/>
    <w:rsid w:val="00375B44"/>
    <w:rsid w:val="00376821"/>
    <w:rsid w:val="00377318"/>
    <w:rsid w:val="00377C78"/>
    <w:rsid w:val="003801A0"/>
    <w:rsid w:val="003812A6"/>
    <w:rsid w:val="003816FC"/>
    <w:rsid w:val="00382A2D"/>
    <w:rsid w:val="00383156"/>
    <w:rsid w:val="00384A8A"/>
    <w:rsid w:val="003850A9"/>
    <w:rsid w:val="003850DF"/>
    <w:rsid w:val="003856D9"/>
    <w:rsid w:val="0038765C"/>
    <w:rsid w:val="00390948"/>
    <w:rsid w:val="00390C01"/>
    <w:rsid w:val="003933D6"/>
    <w:rsid w:val="00393E22"/>
    <w:rsid w:val="00394EA1"/>
    <w:rsid w:val="00395280"/>
    <w:rsid w:val="00395FA1"/>
    <w:rsid w:val="00396A86"/>
    <w:rsid w:val="00396FC8"/>
    <w:rsid w:val="00397292"/>
    <w:rsid w:val="003A079F"/>
    <w:rsid w:val="003A0B0D"/>
    <w:rsid w:val="003A28C4"/>
    <w:rsid w:val="003A2B3B"/>
    <w:rsid w:val="003A31ED"/>
    <w:rsid w:val="003A4C0D"/>
    <w:rsid w:val="003A4E98"/>
    <w:rsid w:val="003A5ADC"/>
    <w:rsid w:val="003A6179"/>
    <w:rsid w:val="003A79A3"/>
    <w:rsid w:val="003A7E9C"/>
    <w:rsid w:val="003B2269"/>
    <w:rsid w:val="003B32AA"/>
    <w:rsid w:val="003B3953"/>
    <w:rsid w:val="003B3C52"/>
    <w:rsid w:val="003B4128"/>
    <w:rsid w:val="003B4A6A"/>
    <w:rsid w:val="003B6636"/>
    <w:rsid w:val="003B6922"/>
    <w:rsid w:val="003B7171"/>
    <w:rsid w:val="003C078D"/>
    <w:rsid w:val="003C0EB5"/>
    <w:rsid w:val="003C0F5E"/>
    <w:rsid w:val="003C12D7"/>
    <w:rsid w:val="003C1BEA"/>
    <w:rsid w:val="003C3DEC"/>
    <w:rsid w:val="003C54D0"/>
    <w:rsid w:val="003C65C1"/>
    <w:rsid w:val="003C6936"/>
    <w:rsid w:val="003D04A0"/>
    <w:rsid w:val="003D0A9F"/>
    <w:rsid w:val="003D20F7"/>
    <w:rsid w:val="003D2DB7"/>
    <w:rsid w:val="003D36AE"/>
    <w:rsid w:val="003D37A1"/>
    <w:rsid w:val="003D446B"/>
    <w:rsid w:val="003D48FF"/>
    <w:rsid w:val="003D7144"/>
    <w:rsid w:val="003D7B42"/>
    <w:rsid w:val="003D7E62"/>
    <w:rsid w:val="003E07C3"/>
    <w:rsid w:val="003E0EE2"/>
    <w:rsid w:val="003E1262"/>
    <w:rsid w:val="003E1836"/>
    <w:rsid w:val="003E1853"/>
    <w:rsid w:val="003E1CAD"/>
    <w:rsid w:val="003E2A34"/>
    <w:rsid w:val="003E2AFC"/>
    <w:rsid w:val="003E3889"/>
    <w:rsid w:val="003E39FD"/>
    <w:rsid w:val="003E4102"/>
    <w:rsid w:val="003E49B4"/>
    <w:rsid w:val="003E646C"/>
    <w:rsid w:val="003E76E6"/>
    <w:rsid w:val="003E792F"/>
    <w:rsid w:val="003F062E"/>
    <w:rsid w:val="003F0BAA"/>
    <w:rsid w:val="003F1006"/>
    <w:rsid w:val="003F163F"/>
    <w:rsid w:val="003F1B62"/>
    <w:rsid w:val="003F1FCD"/>
    <w:rsid w:val="003F2C8B"/>
    <w:rsid w:val="003F3005"/>
    <w:rsid w:val="003F3100"/>
    <w:rsid w:val="003F3651"/>
    <w:rsid w:val="003F4032"/>
    <w:rsid w:val="003F5011"/>
    <w:rsid w:val="003F573A"/>
    <w:rsid w:val="003F6026"/>
    <w:rsid w:val="003F6248"/>
    <w:rsid w:val="003F7C60"/>
    <w:rsid w:val="00400637"/>
    <w:rsid w:val="00400DEE"/>
    <w:rsid w:val="00401DC6"/>
    <w:rsid w:val="0040218B"/>
    <w:rsid w:val="00403805"/>
    <w:rsid w:val="00404524"/>
    <w:rsid w:val="004045B8"/>
    <w:rsid w:val="004051E4"/>
    <w:rsid w:val="00405995"/>
    <w:rsid w:val="004063B7"/>
    <w:rsid w:val="00406E22"/>
    <w:rsid w:val="00406FC8"/>
    <w:rsid w:val="00407084"/>
    <w:rsid w:val="004102E3"/>
    <w:rsid w:val="00410602"/>
    <w:rsid w:val="0041068F"/>
    <w:rsid w:val="00410FB8"/>
    <w:rsid w:val="004119AE"/>
    <w:rsid w:val="00411B76"/>
    <w:rsid w:val="00411D2B"/>
    <w:rsid w:val="00412219"/>
    <w:rsid w:val="004126B6"/>
    <w:rsid w:val="004136AB"/>
    <w:rsid w:val="004142A2"/>
    <w:rsid w:val="004142E1"/>
    <w:rsid w:val="00415769"/>
    <w:rsid w:val="004157C4"/>
    <w:rsid w:val="00415A5F"/>
    <w:rsid w:val="0041714A"/>
    <w:rsid w:val="0041788A"/>
    <w:rsid w:val="00417F69"/>
    <w:rsid w:val="0042082E"/>
    <w:rsid w:val="00420CBC"/>
    <w:rsid w:val="00421D16"/>
    <w:rsid w:val="00423684"/>
    <w:rsid w:val="00423E9F"/>
    <w:rsid w:val="004246F1"/>
    <w:rsid w:val="00424871"/>
    <w:rsid w:val="004249AA"/>
    <w:rsid w:val="00425157"/>
    <w:rsid w:val="00425402"/>
    <w:rsid w:val="00425543"/>
    <w:rsid w:val="00425612"/>
    <w:rsid w:val="00426836"/>
    <w:rsid w:val="00427227"/>
    <w:rsid w:val="0042731E"/>
    <w:rsid w:val="004274B6"/>
    <w:rsid w:val="00427649"/>
    <w:rsid w:val="004304DF"/>
    <w:rsid w:val="00431C98"/>
    <w:rsid w:val="00432763"/>
    <w:rsid w:val="00433D2A"/>
    <w:rsid w:val="00434BEF"/>
    <w:rsid w:val="00435031"/>
    <w:rsid w:val="00436744"/>
    <w:rsid w:val="00437B46"/>
    <w:rsid w:val="00441AC1"/>
    <w:rsid w:val="00441C90"/>
    <w:rsid w:val="00443BD3"/>
    <w:rsid w:val="00444792"/>
    <w:rsid w:val="00445AE7"/>
    <w:rsid w:val="0044625F"/>
    <w:rsid w:val="00446263"/>
    <w:rsid w:val="00446894"/>
    <w:rsid w:val="004478DF"/>
    <w:rsid w:val="00450333"/>
    <w:rsid w:val="00450BB4"/>
    <w:rsid w:val="004519E5"/>
    <w:rsid w:val="00451B6C"/>
    <w:rsid w:val="00451DF4"/>
    <w:rsid w:val="00452AEC"/>
    <w:rsid w:val="00453DC9"/>
    <w:rsid w:val="00453FA8"/>
    <w:rsid w:val="004543CE"/>
    <w:rsid w:val="004546A9"/>
    <w:rsid w:val="004547CB"/>
    <w:rsid w:val="00455037"/>
    <w:rsid w:val="00455C15"/>
    <w:rsid w:val="00455EC5"/>
    <w:rsid w:val="00455EF9"/>
    <w:rsid w:val="00456471"/>
    <w:rsid w:val="00457BE5"/>
    <w:rsid w:val="004606AB"/>
    <w:rsid w:val="00460794"/>
    <w:rsid w:val="00460D32"/>
    <w:rsid w:val="00460FEE"/>
    <w:rsid w:val="004614A7"/>
    <w:rsid w:val="00461504"/>
    <w:rsid w:val="00461D33"/>
    <w:rsid w:val="004624FE"/>
    <w:rsid w:val="004635E0"/>
    <w:rsid w:val="004639E8"/>
    <w:rsid w:val="00465881"/>
    <w:rsid w:val="00466F29"/>
    <w:rsid w:val="004670C3"/>
    <w:rsid w:val="004671EA"/>
    <w:rsid w:val="004672FF"/>
    <w:rsid w:val="004709CD"/>
    <w:rsid w:val="00471406"/>
    <w:rsid w:val="0047167D"/>
    <w:rsid w:val="00472DBE"/>
    <w:rsid w:val="004736D1"/>
    <w:rsid w:val="00473FED"/>
    <w:rsid w:val="004740B2"/>
    <w:rsid w:val="00474341"/>
    <w:rsid w:val="0047448C"/>
    <w:rsid w:val="004746E7"/>
    <w:rsid w:val="004747B9"/>
    <w:rsid w:val="00474A0F"/>
    <w:rsid w:val="00474F30"/>
    <w:rsid w:val="00475E2E"/>
    <w:rsid w:val="0047746F"/>
    <w:rsid w:val="00477AB4"/>
    <w:rsid w:val="004802A8"/>
    <w:rsid w:val="0048035C"/>
    <w:rsid w:val="00480A6E"/>
    <w:rsid w:val="00481F1C"/>
    <w:rsid w:val="00482D30"/>
    <w:rsid w:val="00483BF3"/>
    <w:rsid w:val="00483C0A"/>
    <w:rsid w:val="00484721"/>
    <w:rsid w:val="00484736"/>
    <w:rsid w:val="004847CE"/>
    <w:rsid w:val="004856BA"/>
    <w:rsid w:val="00486613"/>
    <w:rsid w:val="00486F81"/>
    <w:rsid w:val="00487000"/>
    <w:rsid w:val="00487FFC"/>
    <w:rsid w:val="0049054F"/>
    <w:rsid w:val="0049172F"/>
    <w:rsid w:val="00491C22"/>
    <w:rsid w:val="00492D68"/>
    <w:rsid w:val="0049316A"/>
    <w:rsid w:val="004938A2"/>
    <w:rsid w:val="00493C14"/>
    <w:rsid w:val="00494301"/>
    <w:rsid w:val="0049457C"/>
    <w:rsid w:val="00494C54"/>
    <w:rsid w:val="00494FE1"/>
    <w:rsid w:val="00495051"/>
    <w:rsid w:val="004964C5"/>
    <w:rsid w:val="004976CC"/>
    <w:rsid w:val="00497986"/>
    <w:rsid w:val="00497AD9"/>
    <w:rsid w:val="004A031B"/>
    <w:rsid w:val="004A0553"/>
    <w:rsid w:val="004A0CA7"/>
    <w:rsid w:val="004A10BB"/>
    <w:rsid w:val="004A2033"/>
    <w:rsid w:val="004A28AF"/>
    <w:rsid w:val="004A3DA9"/>
    <w:rsid w:val="004A4B8D"/>
    <w:rsid w:val="004A4DC1"/>
    <w:rsid w:val="004A6D56"/>
    <w:rsid w:val="004A7000"/>
    <w:rsid w:val="004B000B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BE"/>
    <w:rsid w:val="004B34C1"/>
    <w:rsid w:val="004B36A4"/>
    <w:rsid w:val="004B3B99"/>
    <w:rsid w:val="004B3C3F"/>
    <w:rsid w:val="004B40EF"/>
    <w:rsid w:val="004B4DB2"/>
    <w:rsid w:val="004B5418"/>
    <w:rsid w:val="004B63A5"/>
    <w:rsid w:val="004B64EF"/>
    <w:rsid w:val="004B740B"/>
    <w:rsid w:val="004B759B"/>
    <w:rsid w:val="004B7B83"/>
    <w:rsid w:val="004B7FA6"/>
    <w:rsid w:val="004C265D"/>
    <w:rsid w:val="004C49C3"/>
    <w:rsid w:val="004C548D"/>
    <w:rsid w:val="004C569F"/>
    <w:rsid w:val="004C6388"/>
    <w:rsid w:val="004C6A1A"/>
    <w:rsid w:val="004C6B03"/>
    <w:rsid w:val="004C710D"/>
    <w:rsid w:val="004C792F"/>
    <w:rsid w:val="004C7A5A"/>
    <w:rsid w:val="004C7C83"/>
    <w:rsid w:val="004D0C17"/>
    <w:rsid w:val="004D108E"/>
    <w:rsid w:val="004D1CAA"/>
    <w:rsid w:val="004D1E01"/>
    <w:rsid w:val="004D405C"/>
    <w:rsid w:val="004D41D3"/>
    <w:rsid w:val="004D5756"/>
    <w:rsid w:val="004D60A5"/>
    <w:rsid w:val="004D61C2"/>
    <w:rsid w:val="004D65FA"/>
    <w:rsid w:val="004D71F4"/>
    <w:rsid w:val="004D7E8F"/>
    <w:rsid w:val="004E133C"/>
    <w:rsid w:val="004E152C"/>
    <w:rsid w:val="004E1AF3"/>
    <w:rsid w:val="004E1B31"/>
    <w:rsid w:val="004E334A"/>
    <w:rsid w:val="004E36DF"/>
    <w:rsid w:val="004E3ABD"/>
    <w:rsid w:val="004E4206"/>
    <w:rsid w:val="004E4DB0"/>
    <w:rsid w:val="004E5C84"/>
    <w:rsid w:val="004E637C"/>
    <w:rsid w:val="004E6857"/>
    <w:rsid w:val="004E74B9"/>
    <w:rsid w:val="004F0833"/>
    <w:rsid w:val="004F0E6D"/>
    <w:rsid w:val="004F1BE2"/>
    <w:rsid w:val="004F1CC0"/>
    <w:rsid w:val="004F2157"/>
    <w:rsid w:val="004F2C4F"/>
    <w:rsid w:val="004F305F"/>
    <w:rsid w:val="004F56FB"/>
    <w:rsid w:val="004F707C"/>
    <w:rsid w:val="004F7371"/>
    <w:rsid w:val="004F75AF"/>
    <w:rsid w:val="004F7F37"/>
    <w:rsid w:val="00500EB9"/>
    <w:rsid w:val="005010CE"/>
    <w:rsid w:val="0050162D"/>
    <w:rsid w:val="00501793"/>
    <w:rsid w:val="005019F2"/>
    <w:rsid w:val="00501E73"/>
    <w:rsid w:val="00502331"/>
    <w:rsid w:val="00502ADA"/>
    <w:rsid w:val="00502F5E"/>
    <w:rsid w:val="00503495"/>
    <w:rsid w:val="005042D6"/>
    <w:rsid w:val="005043B2"/>
    <w:rsid w:val="005046CF"/>
    <w:rsid w:val="00506527"/>
    <w:rsid w:val="00507316"/>
    <w:rsid w:val="00507A65"/>
    <w:rsid w:val="00510B4B"/>
    <w:rsid w:val="00510B4C"/>
    <w:rsid w:val="00510C0C"/>
    <w:rsid w:val="00510E75"/>
    <w:rsid w:val="00511880"/>
    <w:rsid w:val="005121BA"/>
    <w:rsid w:val="0051258C"/>
    <w:rsid w:val="00513055"/>
    <w:rsid w:val="00513249"/>
    <w:rsid w:val="00513738"/>
    <w:rsid w:val="005148D0"/>
    <w:rsid w:val="005155B9"/>
    <w:rsid w:val="0051792D"/>
    <w:rsid w:val="00517C2F"/>
    <w:rsid w:val="005204A2"/>
    <w:rsid w:val="00520B1A"/>
    <w:rsid w:val="00520D24"/>
    <w:rsid w:val="0052112C"/>
    <w:rsid w:val="0052190D"/>
    <w:rsid w:val="00523275"/>
    <w:rsid w:val="00523597"/>
    <w:rsid w:val="00523A19"/>
    <w:rsid w:val="00524595"/>
    <w:rsid w:val="00524E01"/>
    <w:rsid w:val="005257D6"/>
    <w:rsid w:val="00525C52"/>
    <w:rsid w:val="00525E14"/>
    <w:rsid w:val="0052610D"/>
    <w:rsid w:val="00526F99"/>
    <w:rsid w:val="005270F2"/>
    <w:rsid w:val="00530908"/>
    <w:rsid w:val="0053134C"/>
    <w:rsid w:val="00531FE0"/>
    <w:rsid w:val="00532AB1"/>
    <w:rsid w:val="005354A8"/>
    <w:rsid w:val="0053584E"/>
    <w:rsid w:val="0053599B"/>
    <w:rsid w:val="00535D3A"/>
    <w:rsid w:val="005366A5"/>
    <w:rsid w:val="00536CB0"/>
    <w:rsid w:val="00537189"/>
    <w:rsid w:val="0054070D"/>
    <w:rsid w:val="0054125D"/>
    <w:rsid w:val="0054383A"/>
    <w:rsid w:val="0054396D"/>
    <w:rsid w:val="00543C7F"/>
    <w:rsid w:val="00544723"/>
    <w:rsid w:val="005448E2"/>
    <w:rsid w:val="00544B34"/>
    <w:rsid w:val="00545B9D"/>
    <w:rsid w:val="00546E75"/>
    <w:rsid w:val="0054708B"/>
    <w:rsid w:val="005518C7"/>
    <w:rsid w:val="00553F27"/>
    <w:rsid w:val="005540E6"/>
    <w:rsid w:val="0055442D"/>
    <w:rsid w:val="00554A69"/>
    <w:rsid w:val="00554A89"/>
    <w:rsid w:val="00554E29"/>
    <w:rsid w:val="00555658"/>
    <w:rsid w:val="005565A4"/>
    <w:rsid w:val="00557B5F"/>
    <w:rsid w:val="00561038"/>
    <w:rsid w:val="0056129C"/>
    <w:rsid w:val="00562A13"/>
    <w:rsid w:val="00562BFB"/>
    <w:rsid w:val="00563651"/>
    <w:rsid w:val="00563D5C"/>
    <w:rsid w:val="0056432B"/>
    <w:rsid w:val="0056469D"/>
    <w:rsid w:val="0056534F"/>
    <w:rsid w:val="00565875"/>
    <w:rsid w:val="00566B60"/>
    <w:rsid w:val="0057067F"/>
    <w:rsid w:val="00570ADF"/>
    <w:rsid w:val="00571435"/>
    <w:rsid w:val="00572854"/>
    <w:rsid w:val="005736B1"/>
    <w:rsid w:val="00573F7D"/>
    <w:rsid w:val="00574469"/>
    <w:rsid w:val="00574793"/>
    <w:rsid w:val="00575460"/>
    <w:rsid w:val="00575C76"/>
    <w:rsid w:val="00576D6D"/>
    <w:rsid w:val="00576DF1"/>
    <w:rsid w:val="00576F95"/>
    <w:rsid w:val="00577228"/>
    <w:rsid w:val="00577266"/>
    <w:rsid w:val="00577FC6"/>
    <w:rsid w:val="005807DB"/>
    <w:rsid w:val="00580DCF"/>
    <w:rsid w:val="005817CB"/>
    <w:rsid w:val="00581A4D"/>
    <w:rsid w:val="00581B2B"/>
    <w:rsid w:val="00581D35"/>
    <w:rsid w:val="005822E8"/>
    <w:rsid w:val="005828C8"/>
    <w:rsid w:val="00582A15"/>
    <w:rsid w:val="00582EFB"/>
    <w:rsid w:val="00583B52"/>
    <w:rsid w:val="00585B58"/>
    <w:rsid w:val="005868C1"/>
    <w:rsid w:val="005875A6"/>
    <w:rsid w:val="005876C5"/>
    <w:rsid w:val="00590613"/>
    <w:rsid w:val="0059080B"/>
    <w:rsid w:val="00590CE6"/>
    <w:rsid w:val="00591542"/>
    <w:rsid w:val="00591C95"/>
    <w:rsid w:val="005943B5"/>
    <w:rsid w:val="005954BF"/>
    <w:rsid w:val="00595B9D"/>
    <w:rsid w:val="0059620D"/>
    <w:rsid w:val="0059655B"/>
    <w:rsid w:val="00596CE7"/>
    <w:rsid w:val="00597350"/>
    <w:rsid w:val="0059740F"/>
    <w:rsid w:val="0059795E"/>
    <w:rsid w:val="00597F4D"/>
    <w:rsid w:val="005A0075"/>
    <w:rsid w:val="005A0338"/>
    <w:rsid w:val="005A0BAE"/>
    <w:rsid w:val="005A109C"/>
    <w:rsid w:val="005A124E"/>
    <w:rsid w:val="005A14F3"/>
    <w:rsid w:val="005A1C23"/>
    <w:rsid w:val="005A2194"/>
    <w:rsid w:val="005A292C"/>
    <w:rsid w:val="005A30B3"/>
    <w:rsid w:val="005A37C9"/>
    <w:rsid w:val="005A4C49"/>
    <w:rsid w:val="005A4CFE"/>
    <w:rsid w:val="005A55AD"/>
    <w:rsid w:val="005A6B51"/>
    <w:rsid w:val="005A729E"/>
    <w:rsid w:val="005A73D7"/>
    <w:rsid w:val="005A7EA1"/>
    <w:rsid w:val="005A7EEF"/>
    <w:rsid w:val="005B0311"/>
    <w:rsid w:val="005B0AED"/>
    <w:rsid w:val="005B0BAF"/>
    <w:rsid w:val="005B3605"/>
    <w:rsid w:val="005B3736"/>
    <w:rsid w:val="005B3E21"/>
    <w:rsid w:val="005B42F1"/>
    <w:rsid w:val="005B53CE"/>
    <w:rsid w:val="005B555E"/>
    <w:rsid w:val="005B65E9"/>
    <w:rsid w:val="005B7568"/>
    <w:rsid w:val="005B7CF4"/>
    <w:rsid w:val="005C1A33"/>
    <w:rsid w:val="005C1C41"/>
    <w:rsid w:val="005C2341"/>
    <w:rsid w:val="005C28AD"/>
    <w:rsid w:val="005C363B"/>
    <w:rsid w:val="005C3809"/>
    <w:rsid w:val="005C3FA2"/>
    <w:rsid w:val="005C408B"/>
    <w:rsid w:val="005C43DD"/>
    <w:rsid w:val="005C527E"/>
    <w:rsid w:val="005C59D3"/>
    <w:rsid w:val="005C7A7B"/>
    <w:rsid w:val="005D067B"/>
    <w:rsid w:val="005D1DC0"/>
    <w:rsid w:val="005D23A2"/>
    <w:rsid w:val="005D2632"/>
    <w:rsid w:val="005D377A"/>
    <w:rsid w:val="005D3FB0"/>
    <w:rsid w:val="005D59CF"/>
    <w:rsid w:val="005D5A62"/>
    <w:rsid w:val="005D6205"/>
    <w:rsid w:val="005D6E71"/>
    <w:rsid w:val="005E07AC"/>
    <w:rsid w:val="005E144E"/>
    <w:rsid w:val="005E1455"/>
    <w:rsid w:val="005E2355"/>
    <w:rsid w:val="005E34BB"/>
    <w:rsid w:val="005E47AC"/>
    <w:rsid w:val="005E4E4F"/>
    <w:rsid w:val="005E52E4"/>
    <w:rsid w:val="005E592E"/>
    <w:rsid w:val="005E6008"/>
    <w:rsid w:val="005E659A"/>
    <w:rsid w:val="005E663F"/>
    <w:rsid w:val="005E6B5F"/>
    <w:rsid w:val="005E772B"/>
    <w:rsid w:val="005E7AC6"/>
    <w:rsid w:val="005E7B34"/>
    <w:rsid w:val="005E7C16"/>
    <w:rsid w:val="005E7DE5"/>
    <w:rsid w:val="005E7F5C"/>
    <w:rsid w:val="005F0340"/>
    <w:rsid w:val="005F0AA7"/>
    <w:rsid w:val="005F0D92"/>
    <w:rsid w:val="005F102F"/>
    <w:rsid w:val="005F2172"/>
    <w:rsid w:val="005F22CE"/>
    <w:rsid w:val="005F408B"/>
    <w:rsid w:val="005F5B87"/>
    <w:rsid w:val="005F6E45"/>
    <w:rsid w:val="005F74AA"/>
    <w:rsid w:val="005F74F9"/>
    <w:rsid w:val="00600300"/>
    <w:rsid w:val="0060037B"/>
    <w:rsid w:val="00600551"/>
    <w:rsid w:val="00600C08"/>
    <w:rsid w:val="0060106C"/>
    <w:rsid w:val="00601322"/>
    <w:rsid w:val="00601759"/>
    <w:rsid w:val="00601E80"/>
    <w:rsid w:val="006031D5"/>
    <w:rsid w:val="0060326B"/>
    <w:rsid w:val="00604027"/>
    <w:rsid w:val="006041EB"/>
    <w:rsid w:val="006042A7"/>
    <w:rsid w:val="006044E9"/>
    <w:rsid w:val="00605841"/>
    <w:rsid w:val="00606BB7"/>
    <w:rsid w:val="00606EAA"/>
    <w:rsid w:val="00607C29"/>
    <w:rsid w:val="00607E9E"/>
    <w:rsid w:val="006108A0"/>
    <w:rsid w:val="006114F6"/>
    <w:rsid w:val="00611998"/>
    <w:rsid w:val="0061221E"/>
    <w:rsid w:val="0061226B"/>
    <w:rsid w:val="006125F3"/>
    <w:rsid w:val="00612E94"/>
    <w:rsid w:val="00613D85"/>
    <w:rsid w:val="0061416C"/>
    <w:rsid w:val="00614A9E"/>
    <w:rsid w:val="00615742"/>
    <w:rsid w:val="006158A5"/>
    <w:rsid w:val="00616CBF"/>
    <w:rsid w:val="00617AD8"/>
    <w:rsid w:val="00620166"/>
    <w:rsid w:val="006219FB"/>
    <w:rsid w:val="00621D92"/>
    <w:rsid w:val="00622E0A"/>
    <w:rsid w:val="006242E2"/>
    <w:rsid w:val="00624337"/>
    <w:rsid w:val="00624C4C"/>
    <w:rsid w:val="00625740"/>
    <w:rsid w:val="00625836"/>
    <w:rsid w:val="00625C9C"/>
    <w:rsid w:val="00626061"/>
    <w:rsid w:val="00627332"/>
    <w:rsid w:val="006307AF"/>
    <w:rsid w:val="00630BAD"/>
    <w:rsid w:val="006311F3"/>
    <w:rsid w:val="006314F0"/>
    <w:rsid w:val="0063189F"/>
    <w:rsid w:val="00631995"/>
    <w:rsid w:val="00631C59"/>
    <w:rsid w:val="006320FD"/>
    <w:rsid w:val="00632374"/>
    <w:rsid w:val="006324D1"/>
    <w:rsid w:val="00632D0D"/>
    <w:rsid w:val="00633376"/>
    <w:rsid w:val="00633485"/>
    <w:rsid w:val="00633DDD"/>
    <w:rsid w:val="006347A9"/>
    <w:rsid w:val="00634A1F"/>
    <w:rsid w:val="00634CE1"/>
    <w:rsid w:val="00635612"/>
    <w:rsid w:val="0063568A"/>
    <w:rsid w:val="0063605C"/>
    <w:rsid w:val="00637173"/>
    <w:rsid w:val="0063739C"/>
    <w:rsid w:val="00637511"/>
    <w:rsid w:val="006376B9"/>
    <w:rsid w:val="00640026"/>
    <w:rsid w:val="006404DB"/>
    <w:rsid w:val="006407C6"/>
    <w:rsid w:val="00640EC8"/>
    <w:rsid w:val="00642BE7"/>
    <w:rsid w:val="006430B5"/>
    <w:rsid w:val="00643C61"/>
    <w:rsid w:val="00644B2D"/>
    <w:rsid w:val="006473D7"/>
    <w:rsid w:val="00650207"/>
    <w:rsid w:val="00650350"/>
    <w:rsid w:val="0065265B"/>
    <w:rsid w:val="0065294E"/>
    <w:rsid w:val="00652CA0"/>
    <w:rsid w:val="00652D78"/>
    <w:rsid w:val="0065376B"/>
    <w:rsid w:val="00653ACC"/>
    <w:rsid w:val="00653D5B"/>
    <w:rsid w:val="00653EF6"/>
    <w:rsid w:val="00654CD8"/>
    <w:rsid w:val="0065556E"/>
    <w:rsid w:val="00656FB5"/>
    <w:rsid w:val="00657990"/>
    <w:rsid w:val="00657D67"/>
    <w:rsid w:val="006600C5"/>
    <w:rsid w:val="0066084E"/>
    <w:rsid w:val="00660E95"/>
    <w:rsid w:val="00661691"/>
    <w:rsid w:val="0066188D"/>
    <w:rsid w:val="00662199"/>
    <w:rsid w:val="006621A2"/>
    <w:rsid w:val="00662FE5"/>
    <w:rsid w:val="00663CEE"/>
    <w:rsid w:val="00663E67"/>
    <w:rsid w:val="00664C53"/>
    <w:rsid w:val="00664C64"/>
    <w:rsid w:val="006655C7"/>
    <w:rsid w:val="00665CFC"/>
    <w:rsid w:val="00667316"/>
    <w:rsid w:val="00667DF2"/>
    <w:rsid w:val="006720BE"/>
    <w:rsid w:val="006729A8"/>
    <w:rsid w:val="00674040"/>
    <w:rsid w:val="0067511F"/>
    <w:rsid w:val="00675301"/>
    <w:rsid w:val="00675880"/>
    <w:rsid w:val="00675E57"/>
    <w:rsid w:val="00676031"/>
    <w:rsid w:val="00676059"/>
    <w:rsid w:val="00676118"/>
    <w:rsid w:val="00676F65"/>
    <w:rsid w:val="0067747E"/>
    <w:rsid w:val="00677B78"/>
    <w:rsid w:val="00677E53"/>
    <w:rsid w:val="00680F64"/>
    <w:rsid w:val="00681201"/>
    <w:rsid w:val="00681982"/>
    <w:rsid w:val="00681D1B"/>
    <w:rsid w:val="00681E61"/>
    <w:rsid w:val="006825B2"/>
    <w:rsid w:val="0068267F"/>
    <w:rsid w:val="006830AC"/>
    <w:rsid w:val="00683B67"/>
    <w:rsid w:val="0068427C"/>
    <w:rsid w:val="006854B3"/>
    <w:rsid w:val="00685BA4"/>
    <w:rsid w:val="00685BC2"/>
    <w:rsid w:val="00686B59"/>
    <w:rsid w:val="00686B97"/>
    <w:rsid w:val="00686DFC"/>
    <w:rsid w:val="00687533"/>
    <w:rsid w:val="0068770B"/>
    <w:rsid w:val="00687B8C"/>
    <w:rsid w:val="00687C03"/>
    <w:rsid w:val="00690657"/>
    <w:rsid w:val="00690894"/>
    <w:rsid w:val="00694755"/>
    <w:rsid w:val="00695084"/>
    <w:rsid w:val="0069517F"/>
    <w:rsid w:val="00696212"/>
    <w:rsid w:val="00696A92"/>
    <w:rsid w:val="00696E62"/>
    <w:rsid w:val="0069706F"/>
    <w:rsid w:val="00697606"/>
    <w:rsid w:val="0069799C"/>
    <w:rsid w:val="00697A55"/>
    <w:rsid w:val="00697AF6"/>
    <w:rsid w:val="006A023D"/>
    <w:rsid w:val="006A2014"/>
    <w:rsid w:val="006A2247"/>
    <w:rsid w:val="006A27F6"/>
    <w:rsid w:val="006A2815"/>
    <w:rsid w:val="006A2957"/>
    <w:rsid w:val="006A4732"/>
    <w:rsid w:val="006A4ACA"/>
    <w:rsid w:val="006A4AFA"/>
    <w:rsid w:val="006A549F"/>
    <w:rsid w:val="006B06FB"/>
    <w:rsid w:val="006B0855"/>
    <w:rsid w:val="006B0E73"/>
    <w:rsid w:val="006B1597"/>
    <w:rsid w:val="006B1EF6"/>
    <w:rsid w:val="006B2169"/>
    <w:rsid w:val="006B2526"/>
    <w:rsid w:val="006B2A9E"/>
    <w:rsid w:val="006B2B03"/>
    <w:rsid w:val="006B3F89"/>
    <w:rsid w:val="006B426F"/>
    <w:rsid w:val="006B4B0B"/>
    <w:rsid w:val="006B791B"/>
    <w:rsid w:val="006B7A0B"/>
    <w:rsid w:val="006B7DE9"/>
    <w:rsid w:val="006C0A98"/>
    <w:rsid w:val="006C1CE8"/>
    <w:rsid w:val="006C28F1"/>
    <w:rsid w:val="006C320A"/>
    <w:rsid w:val="006C360F"/>
    <w:rsid w:val="006C40D9"/>
    <w:rsid w:val="006C4337"/>
    <w:rsid w:val="006C549D"/>
    <w:rsid w:val="006C56F0"/>
    <w:rsid w:val="006C5BFF"/>
    <w:rsid w:val="006C5C0F"/>
    <w:rsid w:val="006C638D"/>
    <w:rsid w:val="006C6629"/>
    <w:rsid w:val="006C74F5"/>
    <w:rsid w:val="006C76EE"/>
    <w:rsid w:val="006D0F97"/>
    <w:rsid w:val="006D1152"/>
    <w:rsid w:val="006D19B1"/>
    <w:rsid w:val="006D2102"/>
    <w:rsid w:val="006D211B"/>
    <w:rsid w:val="006D29D3"/>
    <w:rsid w:val="006D2C22"/>
    <w:rsid w:val="006D4149"/>
    <w:rsid w:val="006D42C5"/>
    <w:rsid w:val="006D479D"/>
    <w:rsid w:val="006D4CAD"/>
    <w:rsid w:val="006D5CBA"/>
    <w:rsid w:val="006D68BE"/>
    <w:rsid w:val="006D713A"/>
    <w:rsid w:val="006D7BEF"/>
    <w:rsid w:val="006E01AB"/>
    <w:rsid w:val="006E10A6"/>
    <w:rsid w:val="006E2B3A"/>
    <w:rsid w:val="006E2B92"/>
    <w:rsid w:val="006E391D"/>
    <w:rsid w:val="006E3E4F"/>
    <w:rsid w:val="006E4A55"/>
    <w:rsid w:val="006E5CFA"/>
    <w:rsid w:val="006E6407"/>
    <w:rsid w:val="006E7B17"/>
    <w:rsid w:val="006E7F34"/>
    <w:rsid w:val="006F0297"/>
    <w:rsid w:val="006F0559"/>
    <w:rsid w:val="006F11E4"/>
    <w:rsid w:val="006F2545"/>
    <w:rsid w:val="006F38AE"/>
    <w:rsid w:val="006F3E13"/>
    <w:rsid w:val="006F3F08"/>
    <w:rsid w:val="006F5382"/>
    <w:rsid w:val="006F6588"/>
    <w:rsid w:val="006F70CF"/>
    <w:rsid w:val="006F7D08"/>
    <w:rsid w:val="007002BF"/>
    <w:rsid w:val="00700365"/>
    <w:rsid w:val="0070062F"/>
    <w:rsid w:val="00700D00"/>
    <w:rsid w:val="00701120"/>
    <w:rsid w:val="007031BC"/>
    <w:rsid w:val="0070342C"/>
    <w:rsid w:val="0070374A"/>
    <w:rsid w:val="00704306"/>
    <w:rsid w:val="007048ED"/>
    <w:rsid w:val="00705548"/>
    <w:rsid w:val="007056E8"/>
    <w:rsid w:val="007076C1"/>
    <w:rsid w:val="00707F5F"/>
    <w:rsid w:val="0071081A"/>
    <w:rsid w:val="00710946"/>
    <w:rsid w:val="00711DED"/>
    <w:rsid w:val="007125EC"/>
    <w:rsid w:val="007131DF"/>
    <w:rsid w:val="00713E4B"/>
    <w:rsid w:val="00715100"/>
    <w:rsid w:val="00715837"/>
    <w:rsid w:val="00715A5B"/>
    <w:rsid w:val="0071682C"/>
    <w:rsid w:val="00717E47"/>
    <w:rsid w:val="00717E9C"/>
    <w:rsid w:val="007202A6"/>
    <w:rsid w:val="0072046B"/>
    <w:rsid w:val="0072139B"/>
    <w:rsid w:val="0072274B"/>
    <w:rsid w:val="00722E27"/>
    <w:rsid w:val="00722F6E"/>
    <w:rsid w:val="00723039"/>
    <w:rsid w:val="007239FC"/>
    <w:rsid w:val="00723C18"/>
    <w:rsid w:val="00723D00"/>
    <w:rsid w:val="00724AED"/>
    <w:rsid w:val="00725206"/>
    <w:rsid w:val="00725B61"/>
    <w:rsid w:val="00726471"/>
    <w:rsid w:val="00726AB9"/>
    <w:rsid w:val="00727021"/>
    <w:rsid w:val="0072724D"/>
    <w:rsid w:val="0072750C"/>
    <w:rsid w:val="007277DC"/>
    <w:rsid w:val="00727BDA"/>
    <w:rsid w:val="00727C13"/>
    <w:rsid w:val="00730239"/>
    <w:rsid w:val="00732465"/>
    <w:rsid w:val="00732A23"/>
    <w:rsid w:val="007335AC"/>
    <w:rsid w:val="0073364C"/>
    <w:rsid w:val="007348A0"/>
    <w:rsid w:val="00734E4E"/>
    <w:rsid w:val="00735C01"/>
    <w:rsid w:val="00736012"/>
    <w:rsid w:val="007366EC"/>
    <w:rsid w:val="007378D1"/>
    <w:rsid w:val="00737988"/>
    <w:rsid w:val="00737EBD"/>
    <w:rsid w:val="00741647"/>
    <w:rsid w:val="00741920"/>
    <w:rsid w:val="00741B65"/>
    <w:rsid w:val="0074485D"/>
    <w:rsid w:val="00744922"/>
    <w:rsid w:val="00744ED9"/>
    <w:rsid w:val="00746978"/>
    <w:rsid w:val="0074799B"/>
    <w:rsid w:val="00747C48"/>
    <w:rsid w:val="00747E94"/>
    <w:rsid w:val="00750485"/>
    <w:rsid w:val="00750FDB"/>
    <w:rsid w:val="00751112"/>
    <w:rsid w:val="00751EC9"/>
    <w:rsid w:val="0075325F"/>
    <w:rsid w:val="00753D1E"/>
    <w:rsid w:val="00754578"/>
    <w:rsid w:val="00755794"/>
    <w:rsid w:val="007560F3"/>
    <w:rsid w:val="00762114"/>
    <w:rsid w:val="0076248A"/>
    <w:rsid w:val="00762BD9"/>
    <w:rsid w:val="007636CC"/>
    <w:rsid w:val="00764133"/>
    <w:rsid w:val="007648D5"/>
    <w:rsid w:val="00765080"/>
    <w:rsid w:val="00767318"/>
    <w:rsid w:val="007679FE"/>
    <w:rsid w:val="00770313"/>
    <w:rsid w:val="00771C19"/>
    <w:rsid w:val="007729A7"/>
    <w:rsid w:val="00773194"/>
    <w:rsid w:val="00773412"/>
    <w:rsid w:val="00773770"/>
    <w:rsid w:val="00773AE8"/>
    <w:rsid w:val="00773EB4"/>
    <w:rsid w:val="00773F5F"/>
    <w:rsid w:val="00774B21"/>
    <w:rsid w:val="00774F32"/>
    <w:rsid w:val="00774F54"/>
    <w:rsid w:val="00776302"/>
    <w:rsid w:val="007767B9"/>
    <w:rsid w:val="00776E4D"/>
    <w:rsid w:val="007772BB"/>
    <w:rsid w:val="00777661"/>
    <w:rsid w:val="00777BAC"/>
    <w:rsid w:val="0078025A"/>
    <w:rsid w:val="00780813"/>
    <w:rsid w:val="00780C69"/>
    <w:rsid w:val="00780E29"/>
    <w:rsid w:val="0078193D"/>
    <w:rsid w:val="00782748"/>
    <w:rsid w:val="00782790"/>
    <w:rsid w:val="007830F2"/>
    <w:rsid w:val="007832EE"/>
    <w:rsid w:val="007833C8"/>
    <w:rsid w:val="00783E8B"/>
    <w:rsid w:val="00784E0B"/>
    <w:rsid w:val="007867F9"/>
    <w:rsid w:val="0079180B"/>
    <w:rsid w:val="00793143"/>
    <w:rsid w:val="00795642"/>
    <w:rsid w:val="007957AE"/>
    <w:rsid w:val="00795A73"/>
    <w:rsid w:val="00795FC1"/>
    <w:rsid w:val="007962D8"/>
    <w:rsid w:val="00796424"/>
    <w:rsid w:val="00796484"/>
    <w:rsid w:val="0079657C"/>
    <w:rsid w:val="00796789"/>
    <w:rsid w:val="00796A5A"/>
    <w:rsid w:val="00796C11"/>
    <w:rsid w:val="0079726F"/>
    <w:rsid w:val="007976AA"/>
    <w:rsid w:val="007978AB"/>
    <w:rsid w:val="00797AF3"/>
    <w:rsid w:val="00797E67"/>
    <w:rsid w:val="00797F72"/>
    <w:rsid w:val="007A02D4"/>
    <w:rsid w:val="007A03B1"/>
    <w:rsid w:val="007A0476"/>
    <w:rsid w:val="007A0BA6"/>
    <w:rsid w:val="007A2DED"/>
    <w:rsid w:val="007A4668"/>
    <w:rsid w:val="007A4748"/>
    <w:rsid w:val="007A4AD7"/>
    <w:rsid w:val="007A5C22"/>
    <w:rsid w:val="007A60A0"/>
    <w:rsid w:val="007A6176"/>
    <w:rsid w:val="007A63C8"/>
    <w:rsid w:val="007A6670"/>
    <w:rsid w:val="007A7588"/>
    <w:rsid w:val="007A7CDE"/>
    <w:rsid w:val="007B0B3D"/>
    <w:rsid w:val="007B144E"/>
    <w:rsid w:val="007B185D"/>
    <w:rsid w:val="007B1D2A"/>
    <w:rsid w:val="007B205B"/>
    <w:rsid w:val="007B23EE"/>
    <w:rsid w:val="007B245C"/>
    <w:rsid w:val="007B2530"/>
    <w:rsid w:val="007B2FE2"/>
    <w:rsid w:val="007B3D97"/>
    <w:rsid w:val="007B4847"/>
    <w:rsid w:val="007B50D1"/>
    <w:rsid w:val="007B5515"/>
    <w:rsid w:val="007B6101"/>
    <w:rsid w:val="007B6CB5"/>
    <w:rsid w:val="007B6CDE"/>
    <w:rsid w:val="007B7017"/>
    <w:rsid w:val="007B713A"/>
    <w:rsid w:val="007B7A5B"/>
    <w:rsid w:val="007B7AF5"/>
    <w:rsid w:val="007C22BF"/>
    <w:rsid w:val="007C3326"/>
    <w:rsid w:val="007C3905"/>
    <w:rsid w:val="007C4F67"/>
    <w:rsid w:val="007C532B"/>
    <w:rsid w:val="007C550A"/>
    <w:rsid w:val="007C5703"/>
    <w:rsid w:val="007C5C02"/>
    <w:rsid w:val="007C5D2E"/>
    <w:rsid w:val="007D050F"/>
    <w:rsid w:val="007D0760"/>
    <w:rsid w:val="007D1EF1"/>
    <w:rsid w:val="007D2292"/>
    <w:rsid w:val="007D22CE"/>
    <w:rsid w:val="007D253B"/>
    <w:rsid w:val="007D2E9E"/>
    <w:rsid w:val="007D3008"/>
    <w:rsid w:val="007D377A"/>
    <w:rsid w:val="007D4D4F"/>
    <w:rsid w:val="007D5706"/>
    <w:rsid w:val="007D67BA"/>
    <w:rsid w:val="007D7798"/>
    <w:rsid w:val="007D79AD"/>
    <w:rsid w:val="007D7BA4"/>
    <w:rsid w:val="007E012B"/>
    <w:rsid w:val="007E0298"/>
    <w:rsid w:val="007E0BB0"/>
    <w:rsid w:val="007E0ED8"/>
    <w:rsid w:val="007E10D0"/>
    <w:rsid w:val="007E162D"/>
    <w:rsid w:val="007E2095"/>
    <w:rsid w:val="007E3052"/>
    <w:rsid w:val="007E3F1D"/>
    <w:rsid w:val="007E4483"/>
    <w:rsid w:val="007E4744"/>
    <w:rsid w:val="007E4DBF"/>
    <w:rsid w:val="007E4E6D"/>
    <w:rsid w:val="007E4E7E"/>
    <w:rsid w:val="007E4ECB"/>
    <w:rsid w:val="007E56B7"/>
    <w:rsid w:val="007E6298"/>
    <w:rsid w:val="007E66BD"/>
    <w:rsid w:val="007E6810"/>
    <w:rsid w:val="007E7034"/>
    <w:rsid w:val="007E73FC"/>
    <w:rsid w:val="007E7F9C"/>
    <w:rsid w:val="007F208F"/>
    <w:rsid w:val="007F20B9"/>
    <w:rsid w:val="007F295E"/>
    <w:rsid w:val="007F298F"/>
    <w:rsid w:val="007F2A2F"/>
    <w:rsid w:val="007F3AC0"/>
    <w:rsid w:val="007F3F4F"/>
    <w:rsid w:val="007F43D8"/>
    <w:rsid w:val="007F4837"/>
    <w:rsid w:val="007F57B8"/>
    <w:rsid w:val="007F64F0"/>
    <w:rsid w:val="007F66EA"/>
    <w:rsid w:val="007F6DC2"/>
    <w:rsid w:val="007F7230"/>
    <w:rsid w:val="00800047"/>
    <w:rsid w:val="00800200"/>
    <w:rsid w:val="008005E4"/>
    <w:rsid w:val="00802311"/>
    <w:rsid w:val="00802C78"/>
    <w:rsid w:val="00803D34"/>
    <w:rsid w:val="00803D5A"/>
    <w:rsid w:val="00804309"/>
    <w:rsid w:val="0080486A"/>
    <w:rsid w:val="00804C85"/>
    <w:rsid w:val="00804E20"/>
    <w:rsid w:val="00805093"/>
    <w:rsid w:val="00805B4F"/>
    <w:rsid w:val="00805C97"/>
    <w:rsid w:val="00806099"/>
    <w:rsid w:val="00806F0D"/>
    <w:rsid w:val="00807942"/>
    <w:rsid w:val="00807B3C"/>
    <w:rsid w:val="0081076D"/>
    <w:rsid w:val="00811784"/>
    <w:rsid w:val="00811A89"/>
    <w:rsid w:val="0081269C"/>
    <w:rsid w:val="00814075"/>
    <w:rsid w:val="008149C5"/>
    <w:rsid w:val="0081513D"/>
    <w:rsid w:val="008152C1"/>
    <w:rsid w:val="008154A7"/>
    <w:rsid w:val="0081650D"/>
    <w:rsid w:val="008169C2"/>
    <w:rsid w:val="00817BDC"/>
    <w:rsid w:val="00820539"/>
    <w:rsid w:val="00822E12"/>
    <w:rsid w:val="00823C4B"/>
    <w:rsid w:val="00824C5E"/>
    <w:rsid w:val="00825B9A"/>
    <w:rsid w:val="00826F72"/>
    <w:rsid w:val="0082711C"/>
    <w:rsid w:val="00832915"/>
    <w:rsid w:val="008334B3"/>
    <w:rsid w:val="008337F1"/>
    <w:rsid w:val="00833862"/>
    <w:rsid w:val="00833D82"/>
    <w:rsid w:val="0083476A"/>
    <w:rsid w:val="0083477E"/>
    <w:rsid w:val="00834943"/>
    <w:rsid w:val="00835155"/>
    <w:rsid w:val="0083581B"/>
    <w:rsid w:val="008365EE"/>
    <w:rsid w:val="008401DE"/>
    <w:rsid w:val="008402D5"/>
    <w:rsid w:val="00840E83"/>
    <w:rsid w:val="0084132A"/>
    <w:rsid w:val="008418BD"/>
    <w:rsid w:val="00841D2A"/>
    <w:rsid w:val="00842212"/>
    <w:rsid w:val="008425EF"/>
    <w:rsid w:val="00843151"/>
    <w:rsid w:val="0084324B"/>
    <w:rsid w:val="008434C2"/>
    <w:rsid w:val="00844238"/>
    <w:rsid w:val="008442F0"/>
    <w:rsid w:val="00844A14"/>
    <w:rsid w:val="00845889"/>
    <w:rsid w:val="008467C4"/>
    <w:rsid w:val="0084755D"/>
    <w:rsid w:val="00847856"/>
    <w:rsid w:val="00850DB0"/>
    <w:rsid w:val="00850FA3"/>
    <w:rsid w:val="0085123F"/>
    <w:rsid w:val="0085224C"/>
    <w:rsid w:val="008533A8"/>
    <w:rsid w:val="00853703"/>
    <w:rsid w:val="00853D69"/>
    <w:rsid w:val="00854342"/>
    <w:rsid w:val="00854393"/>
    <w:rsid w:val="00855184"/>
    <w:rsid w:val="00855626"/>
    <w:rsid w:val="00855B78"/>
    <w:rsid w:val="00855DCC"/>
    <w:rsid w:val="008562F9"/>
    <w:rsid w:val="00856D5B"/>
    <w:rsid w:val="00857391"/>
    <w:rsid w:val="008574F2"/>
    <w:rsid w:val="00857A79"/>
    <w:rsid w:val="00860CEE"/>
    <w:rsid w:val="00860E72"/>
    <w:rsid w:val="008619B3"/>
    <w:rsid w:val="00861AFF"/>
    <w:rsid w:val="00861F1A"/>
    <w:rsid w:val="008623CB"/>
    <w:rsid w:val="00862A8F"/>
    <w:rsid w:val="00863BF2"/>
    <w:rsid w:val="00864EE4"/>
    <w:rsid w:val="00865421"/>
    <w:rsid w:val="00865434"/>
    <w:rsid w:val="00865C85"/>
    <w:rsid w:val="00866A8C"/>
    <w:rsid w:val="00867D3D"/>
    <w:rsid w:val="008706AA"/>
    <w:rsid w:val="00871016"/>
    <w:rsid w:val="00873787"/>
    <w:rsid w:val="00873EDA"/>
    <w:rsid w:val="00875B79"/>
    <w:rsid w:val="008763F0"/>
    <w:rsid w:val="00876F39"/>
    <w:rsid w:val="00880B6A"/>
    <w:rsid w:val="00880ECC"/>
    <w:rsid w:val="0088148A"/>
    <w:rsid w:val="00881E49"/>
    <w:rsid w:val="008836C7"/>
    <w:rsid w:val="008836D8"/>
    <w:rsid w:val="00884711"/>
    <w:rsid w:val="00884CF8"/>
    <w:rsid w:val="008852B5"/>
    <w:rsid w:val="00885F67"/>
    <w:rsid w:val="008866C6"/>
    <w:rsid w:val="00886A35"/>
    <w:rsid w:val="00886FBE"/>
    <w:rsid w:val="00887042"/>
    <w:rsid w:val="008876D7"/>
    <w:rsid w:val="00890E62"/>
    <w:rsid w:val="00890FD2"/>
    <w:rsid w:val="0089154D"/>
    <w:rsid w:val="00891662"/>
    <w:rsid w:val="00891B43"/>
    <w:rsid w:val="008920D4"/>
    <w:rsid w:val="00893087"/>
    <w:rsid w:val="008934D3"/>
    <w:rsid w:val="00893A84"/>
    <w:rsid w:val="00893C6D"/>
    <w:rsid w:val="0089440E"/>
    <w:rsid w:val="00894B8D"/>
    <w:rsid w:val="00894BC7"/>
    <w:rsid w:val="008956F4"/>
    <w:rsid w:val="00895807"/>
    <w:rsid w:val="00895CDF"/>
    <w:rsid w:val="00896E40"/>
    <w:rsid w:val="008978CC"/>
    <w:rsid w:val="008A040A"/>
    <w:rsid w:val="008A05F3"/>
    <w:rsid w:val="008A2285"/>
    <w:rsid w:val="008A241C"/>
    <w:rsid w:val="008A2E93"/>
    <w:rsid w:val="008A2FD4"/>
    <w:rsid w:val="008A3544"/>
    <w:rsid w:val="008A4D98"/>
    <w:rsid w:val="008A570D"/>
    <w:rsid w:val="008A6268"/>
    <w:rsid w:val="008A71A4"/>
    <w:rsid w:val="008A7AD0"/>
    <w:rsid w:val="008B0744"/>
    <w:rsid w:val="008B0C7A"/>
    <w:rsid w:val="008B1697"/>
    <w:rsid w:val="008B1E49"/>
    <w:rsid w:val="008B2522"/>
    <w:rsid w:val="008B2BF2"/>
    <w:rsid w:val="008B31D6"/>
    <w:rsid w:val="008B4366"/>
    <w:rsid w:val="008B4DA4"/>
    <w:rsid w:val="008B552C"/>
    <w:rsid w:val="008B5B51"/>
    <w:rsid w:val="008B60FB"/>
    <w:rsid w:val="008B6530"/>
    <w:rsid w:val="008B6614"/>
    <w:rsid w:val="008B6DF9"/>
    <w:rsid w:val="008B775A"/>
    <w:rsid w:val="008C0420"/>
    <w:rsid w:val="008C27B4"/>
    <w:rsid w:val="008C2936"/>
    <w:rsid w:val="008C2A37"/>
    <w:rsid w:val="008C376D"/>
    <w:rsid w:val="008C483B"/>
    <w:rsid w:val="008C50F0"/>
    <w:rsid w:val="008C638F"/>
    <w:rsid w:val="008C7282"/>
    <w:rsid w:val="008C73E5"/>
    <w:rsid w:val="008C7416"/>
    <w:rsid w:val="008C76B9"/>
    <w:rsid w:val="008C7A38"/>
    <w:rsid w:val="008D0328"/>
    <w:rsid w:val="008D18E1"/>
    <w:rsid w:val="008D2103"/>
    <w:rsid w:val="008D22A5"/>
    <w:rsid w:val="008D3264"/>
    <w:rsid w:val="008D3A5A"/>
    <w:rsid w:val="008D3A9D"/>
    <w:rsid w:val="008D3CC8"/>
    <w:rsid w:val="008D4173"/>
    <w:rsid w:val="008D4A11"/>
    <w:rsid w:val="008D64AC"/>
    <w:rsid w:val="008D712B"/>
    <w:rsid w:val="008D731D"/>
    <w:rsid w:val="008D7BE6"/>
    <w:rsid w:val="008D7CEB"/>
    <w:rsid w:val="008E0D1A"/>
    <w:rsid w:val="008E0D70"/>
    <w:rsid w:val="008E1B36"/>
    <w:rsid w:val="008E22AF"/>
    <w:rsid w:val="008E2806"/>
    <w:rsid w:val="008E3927"/>
    <w:rsid w:val="008E3CC2"/>
    <w:rsid w:val="008E4E1D"/>
    <w:rsid w:val="008E4FFF"/>
    <w:rsid w:val="008E575F"/>
    <w:rsid w:val="008E6148"/>
    <w:rsid w:val="008E64D8"/>
    <w:rsid w:val="008E71BD"/>
    <w:rsid w:val="008E76DD"/>
    <w:rsid w:val="008E77AC"/>
    <w:rsid w:val="008E7EF7"/>
    <w:rsid w:val="008F033F"/>
    <w:rsid w:val="008F0A72"/>
    <w:rsid w:val="008F0ECB"/>
    <w:rsid w:val="008F11B9"/>
    <w:rsid w:val="008F159F"/>
    <w:rsid w:val="008F1791"/>
    <w:rsid w:val="008F1EB2"/>
    <w:rsid w:val="008F2862"/>
    <w:rsid w:val="008F28E2"/>
    <w:rsid w:val="008F2F5C"/>
    <w:rsid w:val="008F4674"/>
    <w:rsid w:val="008F4737"/>
    <w:rsid w:val="008F5D93"/>
    <w:rsid w:val="008F624C"/>
    <w:rsid w:val="008F674C"/>
    <w:rsid w:val="008F6AA9"/>
    <w:rsid w:val="0090050A"/>
    <w:rsid w:val="00901CC8"/>
    <w:rsid w:val="00901E68"/>
    <w:rsid w:val="009035DE"/>
    <w:rsid w:val="0090468E"/>
    <w:rsid w:val="00904F54"/>
    <w:rsid w:val="0090540F"/>
    <w:rsid w:val="00905CC0"/>
    <w:rsid w:val="009068BD"/>
    <w:rsid w:val="00906966"/>
    <w:rsid w:val="00906AD9"/>
    <w:rsid w:val="00906FE9"/>
    <w:rsid w:val="00907178"/>
    <w:rsid w:val="009072F7"/>
    <w:rsid w:val="009075C0"/>
    <w:rsid w:val="009079AF"/>
    <w:rsid w:val="00910086"/>
    <w:rsid w:val="0091025F"/>
    <w:rsid w:val="00911F77"/>
    <w:rsid w:val="009125FF"/>
    <w:rsid w:val="0091286E"/>
    <w:rsid w:val="00912BE1"/>
    <w:rsid w:val="00912CC9"/>
    <w:rsid w:val="0091372A"/>
    <w:rsid w:val="009141DF"/>
    <w:rsid w:val="00914FD8"/>
    <w:rsid w:val="009157B6"/>
    <w:rsid w:val="009163DF"/>
    <w:rsid w:val="0091648D"/>
    <w:rsid w:val="00917360"/>
    <w:rsid w:val="0092025A"/>
    <w:rsid w:val="0092038E"/>
    <w:rsid w:val="0092136D"/>
    <w:rsid w:val="00921784"/>
    <w:rsid w:val="00923291"/>
    <w:rsid w:val="00923631"/>
    <w:rsid w:val="00923695"/>
    <w:rsid w:val="0092369E"/>
    <w:rsid w:val="009238A2"/>
    <w:rsid w:val="0092452C"/>
    <w:rsid w:val="0092618C"/>
    <w:rsid w:val="00927DB8"/>
    <w:rsid w:val="00927F97"/>
    <w:rsid w:val="0093024C"/>
    <w:rsid w:val="009309C5"/>
    <w:rsid w:val="00930BDB"/>
    <w:rsid w:val="00931845"/>
    <w:rsid w:val="009327FE"/>
    <w:rsid w:val="009338DC"/>
    <w:rsid w:val="00933E9F"/>
    <w:rsid w:val="00934A61"/>
    <w:rsid w:val="00934B30"/>
    <w:rsid w:val="00935E65"/>
    <w:rsid w:val="00936320"/>
    <w:rsid w:val="00936CBD"/>
    <w:rsid w:val="009373A3"/>
    <w:rsid w:val="00937807"/>
    <w:rsid w:val="00937DBE"/>
    <w:rsid w:val="00937DEA"/>
    <w:rsid w:val="009408D5"/>
    <w:rsid w:val="009408F0"/>
    <w:rsid w:val="00940F02"/>
    <w:rsid w:val="00941215"/>
    <w:rsid w:val="0094177F"/>
    <w:rsid w:val="0094283D"/>
    <w:rsid w:val="00942BD8"/>
    <w:rsid w:val="0094339C"/>
    <w:rsid w:val="00944C07"/>
    <w:rsid w:val="00945EF4"/>
    <w:rsid w:val="00946725"/>
    <w:rsid w:val="00946B5C"/>
    <w:rsid w:val="00946E8B"/>
    <w:rsid w:val="00947BD4"/>
    <w:rsid w:val="0095141C"/>
    <w:rsid w:val="00952490"/>
    <w:rsid w:val="00954D75"/>
    <w:rsid w:val="009551F8"/>
    <w:rsid w:val="00955213"/>
    <w:rsid w:val="0095704E"/>
    <w:rsid w:val="00957FC8"/>
    <w:rsid w:val="00957FE8"/>
    <w:rsid w:val="00960069"/>
    <w:rsid w:val="00960570"/>
    <w:rsid w:val="00961039"/>
    <w:rsid w:val="009617B6"/>
    <w:rsid w:val="00961A2F"/>
    <w:rsid w:val="00961E35"/>
    <w:rsid w:val="00963BB2"/>
    <w:rsid w:val="00964E8A"/>
    <w:rsid w:val="0096502C"/>
    <w:rsid w:val="00965750"/>
    <w:rsid w:val="009669AC"/>
    <w:rsid w:val="00966ACF"/>
    <w:rsid w:val="00966B82"/>
    <w:rsid w:val="00971075"/>
    <w:rsid w:val="00971395"/>
    <w:rsid w:val="00972384"/>
    <w:rsid w:val="00972FB0"/>
    <w:rsid w:val="009736E4"/>
    <w:rsid w:val="0097393D"/>
    <w:rsid w:val="00974A14"/>
    <w:rsid w:val="00975D54"/>
    <w:rsid w:val="00977523"/>
    <w:rsid w:val="00977E09"/>
    <w:rsid w:val="00980378"/>
    <w:rsid w:val="00980B8C"/>
    <w:rsid w:val="00980DA8"/>
    <w:rsid w:val="00981503"/>
    <w:rsid w:val="00981649"/>
    <w:rsid w:val="009821DF"/>
    <w:rsid w:val="00982460"/>
    <w:rsid w:val="009826B7"/>
    <w:rsid w:val="00983691"/>
    <w:rsid w:val="00983DDD"/>
    <w:rsid w:val="0098414E"/>
    <w:rsid w:val="00984C8A"/>
    <w:rsid w:val="00985BA7"/>
    <w:rsid w:val="00986FF2"/>
    <w:rsid w:val="00990CBC"/>
    <w:rsid w:val="009914A6"/>
    <w:rsid w:val="00991A82"/>
    <w:rsid w:val="00991B4E"/>
    <w:rsid w:val="00991F6E"/>
    <w:rsid w:val="0099236A"/>
    <w:rsid w:val="00992AEF"/>
    <w:rsid w:val="00992E96"/>
    <w:rsid w:val="00993225"/>
    <w:rsid w:val="009932B0"/>
    <w:rsid w:val="00993763"/>
    <w:rsid w:val="00993B20"/>
    <w:rsid w:val="00993E59"/>
    <w:rsid w:val="00994867"/>
    <w:rsid w:val="00995A30"/>
    <w:rsid w:val="00996CBD"/>
    <w:rsid w:val="009A0484"/>
    <w:rsid w:val="009A1141"/>
    <w:rsid w:val="009A1E33"/>
    <w:rsid w:val="009A1FC4"/>
    <w:rsid w:val="009A288E"/>
    <w:rsid w:val="009A3448"/>
    <w:rsid w:val="009A364A"/>
    <w:rsid w:val="009A37CD"/>
    <w:rsid w:val="009A5BC1"/>
    <w:rsid w:val="009A5C31"/>
    <w:rsid w:val="009A5F34"/>
    <w:rsid w:val="009A6155"/>
    <w:rsid w:val="009A665B"/>
    <w:rsid w:val="009A6B73"/>
    <w:rsid w:val="009A6E95"/>
    <w:rsid w:val="009A792D"/>
    <w:rsid w:val="009A7B58"/>
    <w:rsid w:val="009A7E90"/>
    <w:rsid w:val="009B014E"/>
    <w:rsid w:val="009B05D6"/>
    <w:rsid w:val="009B0EE8"/>
    <w:rsid w:val="009B1046"/>
    <w:rsid w:val="009B1BC8"/>
    <w:rsid w:val="009B1F5C"/>
    <w:rsid w:val="009B298E"/>
    <w:rsid w:val="009B3B6B"/>
    <w:rsid w:val="009B5A1F"/>
    <w:rsid w:val="009B61DC"/>
    <w:rsid w:val="009B68EC"/>
    <w:rsid w:val="009B6DE1"/>
    <w:rsid w:val="009C007E"/>
    <w:rsid w:val="009C01DE"/>
    <w:rsid w:val="009C03E6"/>
    <w:rsid w:val="009C0497"/>
    <w:rsid w:val="009C087E"/>
    <w:rsid w:val="009C109A"/>
    <w:rsid w:val="009C1CC3"/>
    <w:rsid w:val="009C1E35"/>
    <w:rsid w:val="009C2E7D"/>
    <w:rsid w:val="009C2E93"/>
    <w:rsid w:val="009C32C4"/>
    <w:rsid w:val="009C354E"/>
    <w:rsid w:val="009C3671"/>
    <w:rsid w:val="009C3985"/>
    <w:rsid w:val="009C4612"/>
    <w:rsid w:val="009C4844"/>
    <w:rsid w:val="009C48A0"/>
    <w:rsid w:val="009C48D6"/>
    <w:rsid w:val="009C4CE5"/>
    <w:rsid w:val="009C637A"/>
    <w:rsid w:val="009C6598"/>
    <w:rsid w:val="009C6F5F"/>
    <w:rsid w:val="009D058A"/>
    <w:rsid w:val="009D11F7"/>
    <w:rsid w:val="009D1E6C"/>
    <w:rsid w:val="009D29D5"/>
    <w:rsid w:val="009D35B0"/>
    <w:rsid w:val="009D39B6"/>
    <w:rsid w:val="009D3A62"/>
    <w:rsid w:val="009D3B59"/>
    <w:rsid w:val="009D3B86"/>
    <w:rsid w:val="009D3F15"/>
    <w:rsid w:val="009D4F90"/>
    <w:rsid w:val="009D6130"/>
    <w:rsid w:val="009E00C2"/>
    <w:rsid w:val="009E07A8"/>
    <w:rsid w:val="009E15BF"/>
    <w:rsid w:val="009E1B65"/>
    <w:rsid w:val="009E5063"/>
    <w:rsid w:val="009E5BC9"/>
    <w:rsid w:val="009E695F"/>
    <w:rsid w:val="009E7467"/>
    <w:rsid w:val="009E7568"/>
    <w:rsid w:val="009E76C2"/>
    <w:rsid w:val="009E7844"/>
    <w:rsid w:val="009E7D78"/>
    <w:rsid w:val="009F00D4"/>
    <w:rsid w:val="009F142B"/>
    <w:rsid w:val="009F154E"/>
    <w:rsid w:val="009F25A8"/>
    <w:rsid w:val="009F2F82"/>
    <w:rsid w:val="009F4315"/>
    <w:rsid w:val="009F4ED3"/>
    <w:rsid w:val="009F5F1E"/>
    <w:rsid w:val="009F668D"/>
    <w:rsid w:val="009F6C39"/>
    <w:rsid w:val="00A00765"/>
    <w:rsid w:val="00A01929"/>
    <w:rsid w:val="00A023AE"/>
    <w:rsid w:val="00A02D67"/>
    <w:rsid w:val="00A03BCA"/>
    <w:rsid w:val="00A040D4"/>
    <w:rsid w:val="00A04BE4"/>
    <w:rsid w:val="00A05488"/>
    <w:rsid w:val="00A0646F"/>
    <w:rsid w:val="00A06B17"/>
    <w:rsid w:val="00A06B32"/>
    <w:rsid w:val="00A07189"/>
    <w:rsid w:val="00A07E94"/>
    <w:rsid w:val="00A07FD2"/>
    <w:rsid w:val="00A10430"/>
    <w:rsid w:val="00A105D5"/>
    <w:rsid w:val="00A119AB"/>
    <w:rsid w:val="00A13F95"/>
    <w:rsid w:val="00A14091"/>
    <w:rsid w:val="00A1474D"/>
    <w:rsid w:val="00A14E80"/>
    <w:rsid w:val="00A14EC0"/>
    <w:rsid w:val="00A15BFD"/>
    <w:rsid w:val="00A15EBC"/>
    <w:rsid w:val="00A205D1"/>
    <w:rsid w:val="00A207B4"/>
    <w:rsid w:val="00A20A94"/>
    <w:rsid w:val="00A21AD3"/>
    <w:rsid w:val="00A21EBB"/>
    <w:rsid w:val="00A2272A"/>
    <w:rsid w:val="00A22AC7"/>
    <w:rsid w:val="00A23A71"/>
    <w:rsid w:val="00A241D2"/>
    <w:rsid w:val="00A24408"/>
    <w:rsid w:val="00A24A87"/>
    <w:rsid w:val="00A25108"/>
    <w:rsid w:val="00A254AD"/>
    <w:rsid w:val="00A265C8"/>
    <w:rsid w:val="00A26DF5"/>
    <w:rsid w:val="00A270FE"/>
    <w:rsid w:val="00A27519"/>
    <w:rsid w:val="00A27952"/>
    <w:rsid w:val="00A27EC2"/>
    <w:rsid w:val="00A30912"/>
    <w:rsid w:val="00A312D6"/>
    <w:rsid w:val="00A323DB"/>
    <w:rsid w:val="00A3290F"/>
    <w:rsid w:val="00A32E8D"/>
    <w:rsid w:val="00A33334"/>
    <w:rsid w:val="00A346F0"/>
    <w:rsid w:val="00A34FF4"/>
    <w:rsid w:val="00A350C1"/>
    <w:rsid w:val="00A35E6B"/>
    <w:rsid w:val="00A3623F"/>
    <w:rsid w:val="00A362E1"/>
    <w:rsid w:val="00A36494"/>
    <w:rsid w:val="00A40589"/>
    <w:rsid w:val="00A40C54"/>
    <w:rsid w:val="00A40E7F"/>
    <w:rsid w:val="00A41D35"/>
    <w:rsid w:val="00A42DFC"/>
    <w:rsid w:val="00A42FB2"/>
    <w:rsid w:val="00A43323"/>
    <w:rsid w:val="00A43587"/>
    <w:rsid w:val="00A44AA9"/>
    <w:rsid w:val="00A45179"/>
    <w:rsid w:val="00A45C96"/>
    <w:rsid w:val="00A508F2"/>
    <w:rsid w:val="00A51175"/>
    <w:rsid w:val="00A51432"/>
    <w:rsid w:val="00A516C8"/>
    <w:rsid w:val="00A5232E"/>
    <w:rsid w:val="00A52644"/>
    <w:rsid w:val="00A52766"/>
    <w:rsid w:val="00A53AEC"/>
    <w:rsid w:val="00A53B13"/>
    <w:rsid w:val="00A558CA"/>
    <w:rsid w:val="00A57258"/>
    <w:rsid w:val="00A57D9D"/>
    <w:rsid w:val="00A60105"/>
    <w:rsid w:val="00A607C2"/>
    <w:rsid w:val="00A613F5"/>
    <w:rsid w:val="00A6197B"/>
    <w:rsid w:val="00A62133"/>
    <w:rsid w:val="00A62669"/>
    <w:rsid w:val="00A64E2D"/>
    <w:rsid w:val="00A65074"/>
    <w:rsid w:val="00A65D67"/>
    <w:rsid w:val="00A65EFE"/>
    <w:rsid w:val="00A66F20"/>
    <w:rsid w:val="00A70026"/>
    <w:rsid w:val="00A7027F"/>
    <w:rsid w:val="00A70A4E"/>
    <w:rsid w:val="00A70CB3"/>
    <w:rsid w:val="00A712E3"/>
    <w:rsid w:val="00A723BC"/>
    <w:rsid w:val="00A7286C"/>
    <w:rsid w:val="00A728D4"/>
    <w:rsid w:val="00A72A9A"/>
    <w:rsid w:val="00A72EC9"/>
    <w:rsid w:val="00A73398"/>
    <w:rsid w:val="00A74624"/>
    <w:rsid w:val="00A755F2"/>
    <w:rsid w:val="00A75B7E"/>
    <w:rsid w:val="00A778E1"/>
    <w:rsid w:val="00A8036A"/>
    <w:rsid w:val="00A80414"/>
    <w:rsid w:val="00A807B4"/>
    <w:rsid w:val="00A809B0"/>
    <w:rsid w:val="00A811BD"/>
    <w:rsid w:val="00A811F9"/>
    <w:rsid w:val="00A81B60"/>
    <w:rsid w:val="00A82301"/>
    <w:rsid w:val="00A82A58"/>
    <w:rsid w:val="00A83371"/>
    <w:rsid w:val="00A84264"/>
    <w:rsid w:val="00A84276"/>
    <w:rsid w:val="00A84289"/>
    <w:rsid w:val="00A84291"/>
    <w:rsid w:val="00A85787"/>
    <w:rsid w:val="00A8611C"/>
    <w:rsid w:val="00A874B7"/>
    <w:rsid w:val="00A901D2"/>
    <w:rsid w:val="00A90629"/>
    <w:rsid w:val="00A906B3"/>
    <w:rsid w:val="00A912E1"/>
    <w:rsid w:val="00A94165"/>
    <w:rsid w:val="00A94432"/>
    <w:rsid w:val="00A94775"/>
    <w:rsid w:val="00A9499F"/>
    <w:rsid w:val="00A94F1C"/>
    <w:rsid w:val="00A952C6"/>
    <w:rsid w:val="00A954E3"/>
    <w:rsid w:val="00A95C92"/>
    <w:rsid w:val="00A9626E"/>
    <w:rsid w:val="00A96366"/>
    <w:rsid w:val="00A96B17"/>
    <w:rsid w:val="00A97400"/>
    <w:rsid w:val="00A97BE4"/>
    <w:rsid w:val="00A97D5C"/>
    <w:rsid w:val="00AA16D3"/>
    <w:rsid w:val="00AA19AF"/>
    <w:rsid w:val="00AA204B"/>
    <w:rsid w:val="00AA20FF"/>
    <w:rsid w:val="00AA2770"/>
    <w:rsid w:val="00AA2FC5"/>
    <w:rsid w:val="00AA33E0"/>
    <w:rsid w:val="00AA377F"/>
    <w:rsid w:val="00AA461B"/>
    <w:rsid w:val="00AA517A"/>
    <w:rsid w:val="00AA58EB"/>
    <w:rsid w:val="00AA5D45"/>
    <w:rsid w:val="00AA6192"/>
    <w:rsid w:val="00AA74E1"/>
    <w:rsid w:val="00AA7C59"/>
    <w:rsid w:val="00AB0125"/>
    <w:rsid w:val="00AB2018"/>
    <w:rsid w:val="00AB26F5"/>
    <w:rsid w:val="00AB29E0"/>
    <w:rsid w:val="00AB344D"/>
    <w:rsid w:val="00AB3DC1"/>
    <w:rsid w:val="00AB5308"/>
    <w:rsid w:val="00AB5310"/>
    <w:rsid w:val="00AB5C30"/>
    <w:rsid w:val="00AB6A35"/>
    <w:rsid w:val="00AB70CB"/>
    <w:rsid w:val="00AB787C"/>
    <w:rsid w:val="00AC0FAF"/>
    <w:rsid w:val="00AC10F0"/>
    <w:rsid w:val="00AC11CD"/>
    <w:rsid w:val="00AC275E"/>
    <w:rsid w:val="00AC3146"/>
    <w:rsid w:val="00AC38D6"/>
    <w:rsid w:val="00AC433C"/>
    <w:rsid w:val="00AC4593"/>
    <w:rsid w:val="00AC4726"/>
    <w:rsid w:val="00AC51E9"/>
    <w:rsid w:val="00AC52DE"/>
    <w:rsid w:val="00AC55F8"/>
    <w:rsid w:val="00AC5BB6"/>
    <w:rsid w:val="00AC7100"/>
    <w:rsid w:val="00AC74AB"/>
    <w:rsid w:val="00AD02B7"/>
    <w:rsid w:val="00AD067E"/>
    <w:rsid w:val="00AD0F62"/>
    <w:rsid w:val="00AD134E"/>
    <w:rsid w:val="00AD2141"/>
    <w:rsid w:val="00AD28EF"/>
    <w:rsid w:val="00AD3016"/>
    <w:rsid w:val="00AD4C3B"/>
    <w:rsid w:val="00AD4FE0"/>
    <w:rsid w:val="00AD514C"/>
    <w:rsid w:val="00AD5D4E"/>
    <w:rsid w:val="00AD642D"/>
    <w:rsid w:val="00AD67FD"/>
    <w:rsid w:val="00AD6E97"/>
    <w:rsid w:val="00AE01D4"/>
    <w:rsid w:val="00AE0580"/>
    <w:rsid w:val="00AE3C2A"/>
    <w:rsid w:val="00AE3DBF"/>
    <w:rsid w:val="00AE3FE1"/>
    <w:rsid w:val="00AE41D1"/>
    <w:rsid w:val="00AE481F"/>
    <w:rsid w:val="00AE506A"/>
    <w:rsid w:val="00AE5BF8"/>
    <w:rsid w:val="00AE5FFF"/>
    <w:rsid w:val="00AE765E"/>
    <w:rsid w:val="00AE7768"/>
    <w:rsid w:val="00AF06E2"/>
    <w:rsid w:val="00AF07C3"/>
    <w:rsid w:val="00AF10E5"/>
    <w:rsid w:val="00AF1154"/>
    <w:rsid w:val="00AF1698"/>
    <w:rsid w:val="00AF1812"/>
    <w:rsid w:val="00AF219F"/>
    <w:rsid w:val="00AF2EC4"/>
    <w:rsid w:val="00AF3085"/>
    <w:rsid w:val="00AF3753"/>
    <w:rsid w:val="00AF3CBC"/>
    <w:rsid w:val="00AF5939"/>
    <w:rsid w:val="00AF6817"/>
    <w:rsid w:val="00AF7307"/>
    <w:rsid w:val="00AF75E7"/>
    <w:rsid w:val="00AF77E2"/>
    <w:rsid w:val="00AF7865"/>
    <w:rsid w:val="00B00587"/>
    <w:rsid w:val="00B00F9F"/>
    <w:rsid w:val="00B0143F"/>
    <w:rsid w:val="00B017B2"/>
    <w:rsid w:val="00B027E9"/>
    <w:rsid w:val="00B02DD8"/>
    <w:rsid w:val="00B034B6"/>
    <w:rsid w:val="00B03939"/>
    <w:rsid w:val="00B049B5"/>
    <w:rsid w:val="00B0556F"/>
    <w:rsid w:val="00B06F6C"/>
    <w:rsid w:val="00B071BD"/>
    <w:rsid w:val="00B0757C"/>
    <w:rsid w:val="00B07B7C"/>
    <w:rsid w:val="00B109EB"/>
    <w:rsid w:val="00B10D49"/>
    <w:rsid w:val="00B110CE"/>
    <w:rsid w:val="00B11705"/>
    <w:rsid w:val="00B12441"/>
    <w:rsid w:val="00B1256F"/>
    <w:rsid w:val="00B12771"/>
    <w:rsid w:val="00B12C63"/>
    <w:rsid w:val="00B12FDB"/>
    <w:rsid w:val="00B13047"/>
    <w:rsid w:val="00B13678"/>
    <w:rsid w:val="00B13B79"/>
    <w:rsid w:val="00B155E0"/>
    <w:rsid w:val="00B17479"/>
    <w:rsid w:val="00B1760D"/>
    <w:rsid w:val="00B17B29"/>
    <w:rsid w:val="00B17D88"/>
    <w:rsid w:val="00B20197"/>
    <w:rsid w:val="00B20395"/>
    <w:rsid w:val="00B20551"/>
    <w:rsid w:val="00B2083A"/>
    <w:rsid w:val="00B21B88"/>
    <w:rsid w:val="00B21BCA"/>
    <w:rsid w:val="00B225E8"/>
    <w:rsid w:val="00B227C4"/>
    <w:rsid w:val="00B236C2"/>
    <w:rsid w:val="00B23864"/>
    <w:rsid w:val="00B23F6D"/>
    <w:rsid w:val="00B24481"/>
    <w:rsid w:val="00B24FA6"/>
    <w:rsid w:val="00B24FB5"/>
    <w:rsid w:val="00B250FA"/>
    <w:rsid w:val="00B2711F"/>
    <w:rsid w:val="00B27C03"/>
    <w:rsid w:val="00B27FE2"/>
    <w:rsid w:val="00B307F4"/>
    <w:rsid w:val="00B3081B"/>
    <w:rsid w:val="00B3087D"/>
    <w:rsid w:val="00B309C6"/>
    <w:rsid w:val="00B31021"/>
    <w:rsid w:val="00B310EE"/>
    <w:rsid w:val="00B32761"/>
    <w:rsid w:val="00B330AB"/>
    <w:rsid w:val="00B336A7"/>
    <w:rsid w:val="00B34CE9"/>
    <w:rsid w:val="00B35499"/>
    <w:rsid w:val="00B36235"/>
    <w:rsid w:val="00B37396"/>
    <w:rsid w:val="00B37823"/>
    <w:rsid w:val="00B4091A"/>
    <w:rsid w:val="00B41176"/>
    <w:rsid w:val="00B412A5"/>
    <w:rsid w:val="00B41813"/>
    <w:rsid w:val="00B446B9"/>
    <w:rsid w:val="00B448B7"/>
    <w:rsid w:val="00B4511B"/>
    <w:rsid w:val="00B4531B"/>
    <w:rsid w:val="00B453CE"/>
    <w:rsid w:val="00B45E5E"/>
    <w:rsid w:val="00B45F59"/>
    <w:rsid w:val="00B4616D"/>
    <w:rsid w:val="00B46EA7"/>
    <w:rsid w:val="00B479B2"/>
    <w:rsid w:val="00B5112B"/>
    <w:rsid w:val="00B5134F"/>
    <w:rsid w:val="00B51498"/>
    <w:rsid w:val="00B51F57"/>
    <w:rsid w:val="00B528AF"/>
    <w:rsid w:val="00B52A07"/>
    <w:rsid w:val="00B52D46"/>
    <w:rsid w:val="00B539F3"/>
    <w:rsid w:val="00B53D69"/>
    <w:rsid w:val="00B53E59"/>
    <w:rsid w:val="00B55470"/>
    <w:rsid w:val="00B56B21"/>
    <w:rsid w:val="00B56D8E"/>
    <w:rsid w:val="00B57269"/>
    <w:rsid w:val="00B57821"/>
    <w:rsid w:val="00B57BA2"/>
    <w:rsid w:val="00B57BDF"/>
    <w:rsid w:val="00B57F57"/>
    <w:rsid w:val="00B61275"/>
    <w:rsid w:val="00B63C24"/>
    <w:rsid w:val="00B641B3"/>
    <w:rsid w:val="00B646B2"/>
    <w:rsid w:val="00B64A77"/>
    <w:rsid w:val="00B64E5D"/>
    <w:rsid w:val="00B64FD6"/>
    <w:rsid w:val="00B66A10"/>
    <w:rsid w:val="00B66BA5"/>
    <w:rsid w:val="00B67FA5"/>
    <w:rsid w:val="00B7084E"/>
    <w:rsid w:val="00B71E8B"/>
    <w:rsid w:val="00B72348"/>
    <w:rsid w:val="00B739BF"/>
    <w:rsid w:val="00B739D1"/>
    <w:rsid w:val="00B7558F"/>
    <w:rsid w:val="00B75AD0"/>
    <w:rsid w:val="00B77684"/>
    <w:rsid w:val="00B80190"/>
    <w:rsid w:val="00B8024C"/>
    <w:rsid w:val="00B805B8"/>
    <w:rsid w:val="00B8093E"/>
    <w:rsid w:val="00B8152D"/>
    <w:rsid w:val="00B8189E"/>
    <w:rsid w:val="00B81A16"/>
    <w:rsid w:val="00B82CAC"/>
    <w:rsid w:val="00B8324E"/>
    <w:rsid w:val="00B83B58"/>
    <w:rsid w:val="00B83D50"/>
    <w:rsid w:val="00B84F54"/>
    <w:rsid w:val="00B85D5F"/>
    <w:rsid w:val="00B86101"/>
    <w:rsid w:val="00B906DB"/>
    <w:rsid w:val="00B90757"/>
    <w:rsid w:val="00B921C1"/>
    <w:rsid w:val="00B92783"/>
    <w:rsid w:val="00B92C81"/>
    <w:rsid w:val="00B93EAD"/>
    <w:rsid w:val="00B9404F"/>
    <w:rsid w:val="00B9451E"/>
    <w:rsid w:val="00B94EB1"/>
    <w:rsid w:val="00B957A0"/>
    <w:rsid w:val="00B95F05"/>
    <w:rsid w:val="00B96320"/>
    <w:rsid w:val="00B9698D"/>
    <w:rsid w:val="00B96A80"/>
    <w:rsid w:val="00B96D71"/>
    <w:rsid w:val="00BA05FD"/>
    <w:rsid w:val="00BA129A"/>
    <w:rsid w:val="00BA1D05"/>
    <w:rsid w:val="00BA24CD"/>
    <w:rsid w:val="00BA26B4"/>
    <w:rsid w:val="00BA3C14"/>
    <w:rsid w:val="00BA3E74"/>
    <w:rsid w:val="00BA45D2"/>
    <w:rsid w:val="00BA45E7"/>
    <w:rsid w:val="00BA4A7A"/>
    <w:rsid w:val="00BA4DFF"/>
    <w:rsid w:val="00BA4E48"/>
    <w:rsid w:val="00BA4F79"/>
    <w:rsid w:val="00BA50EF"/>
    <w:rsid w:val="00BA622A"/>
    <w:rsid w:val="00BA6C17"/>
    <w:rsid w:val="00BA761C"/>
    <w:rsid w:val="00BA776F"/>
    <w:rsid w:val="00BA77B9"/>
    <w:rsid w:val="00BA7F1C"/>
    <w:rsid w:val="00BB0311"/>
    <w:rsid w:val="00BB0776"/>
    <w:rsid w:val="00BB07A7"/>
    <w:rsid w:val="00BB0C39"/>
    <w:rsid w:val="00BB0E94"/>
    <w:rsid w:val="00BB2CE5"/>
    <w:rsid w:val="00BB3AAB"/>
    <w:rsid w:val="00BB3AEA"/>
    <w:rsid w:val="00BB3D97"/>
    <w:rsid w:val="00BB43CC"/>
    <w:rsid w:val="00BB4890"/>
    <w:rsid w:val="00BB4C6F"/>
    <w:rsid w:val="00BB4DB6"/>
    <w:rsid w:val="00BB63CB"/>
    <w:rsid w:val="00BB70A3"/>
    <w:rsid w:val="00BB74D3"/>
    <w:rsid w:val="00BB7607"/>
    <w:rsid w:val="00BB7A2C"/>
    <w:rsid w:val="00BC011B"/>
    <w:rsid w:val="00BC015C"/>
    <w:rsid w:val="00BC08AD"/>
    <w:rsid w:val="00BC1741"/>
    <w:rsid w:val="00BC1AFE"/>
    <w:rsid w:val="00BC2A95"/>
    <w:rsid w:val="00BC2E99"/>
    <w:rsid w:val="00BC312B"/>
    <w:rsid w:val="00BC3999"/>
    <w:rsid w:val="00BC3C46"/>
    <w:rsid w:val="00BC3CA9"/>
    <w:rsid w:val="00BC45F5"/>
    <w:rsid w:val="00BC480A"/>
    <w:rsid w:val="00BC49AB"/>
    <w:rsid w:val="00BC63A9"/>
    <w:rsid w:val="00BC6548"/>
    <w:rsid w:val="00BC78D5"/>
    <w:rsid w:val="00BC7D2C"/>
    <w:rsid w:val="00BD03AE"/>
    <w:rsid w:val="00BD09DE"/>
    <w:rsid w:val="00BD0D84"/>
    <w:rsid w:val="00BD1C2E"/>
    <w:rsid w:val="00BD3288"/>
    <w:rsid w:val="00BD338B"/>
    <w:rsid w:val="00BD34AB"/>
    <w:rsid w:val="00BD37A9"/>
    <w:rsid w:val="00BD4358"/>
    <w:rsid w:val="00BD4644"/>
    <w:rsid w:val="00BD4C5C"/>
    <w:rsid w:val="00BD5208"/>
    <w:rsid w:val="00BD5609"/>
    <w:rsid w:val="00BD7A8A"/>
    <w:rsid w:val="00BD7F80"/>
    <w:rsid w:val="00BE0387"/>
    <w:rsid w:val="00BE1320"/>
    <w:rsid w:val="00BE37DC"/>
    <w:rsid w:val="00BE3FAB"/>
    <w:rsid w:val="00BE412D"/>
    <w:rsid w:val="00BE4E24"/>
    <w:rsid w:val="00BE6A93"/>
    <w:rsid w:val="00BE6C3D"/>
    <w:rsid w:val="00BE6D04"/>
    <w:rsid w:val="00BE7D84"/>
    <w:rsid w:val="00BF05B6"/>
    <w:rsid w:val="00BF184C"/>
    <w:rsid w:val="00BF228E"/>
    <w:rsid w:val="00BF2575"/>
    <w:rsid w:val="00BF3197"/>
    <w:rsid w:val="00BF42BA"/>
    <w:rsid w:val="00BF4893"/>
    <w:rsid w:val="00BF4A01"/>
    <w:rsid w:val="00BF58D6"/>
    <w:rsid w:val="00BF60F1"/>
    <w:rsid w:val="00BF7769"/>
    <w:rsid w:val="00C00DBC"/>
    <w:rsid w:val="00C01795"/>
    <w:rsid w:val="00C01BF2"/>
    <w:rsid w:val="00C02B0E"/>
    <w:rsid w:val="00C033E9"/>
    <w:rsid w:val="00C03C07"/>
    <w:rsid w:val="00C0470A"/>
    <w:rsid w:val="00C04BCE"/>
    <w:rsid w:val="00C04E52"/>
    <w:rsid w:val="00C054AF"/>
    <w:rsid w:val="00C055DF"/>
    <w:rsid w:val="00C0668A"/>
    <w:rsid w:val="00C06F8F"/>
    <w:rsid w:val="00C0705A"/>
    <w:rsid w:val="00C07B05"/>
    <w:rsid w:val="00C07D82"/>
    <w:rsid w:val="00C104D7"/>
    <w:rsid w:val="00C112F9"/>
    <w:rsid w:val="00C11679"/>
    <w:rsid w:val="00C1194B"/>
    <w:rsid w:val="00C11F3D"/>
    <w:rsid w:val="00C121CE"/>
    <w:rsid w:val="00C1268B"/>
    <w:rsid w:val="00C13157"/>
    <w:rsid w:val="00C140A3"/>
    <w:rsid w:val="00C147C6"/>
    <w:rsid w:val="00C153C7"/>
    <w:rsid w:val="00C158FD"/>
    <w:rsid w:val="00C171D0"/>
    <w:rsid w:val="00C17248"/>
    <w:rsid w:val="00C172FF"/>
    <w:rsid w:val="00C17DF3"/>
    <w:rsid w:val="00C200A5"/>
    <w:rsid w:val="00C20A0D"/>
    <w:rsid w:val="00C21340"/>
    <w:rsid w:val="00C21B8F"/>
    <w:rsid w:val="00C224DA"/>
    <w:rsid w:val="00C22AB6"/>
    <w:rsid w:val="00C23324"/>
    <w:rsid w:val="00C2456A"/>
    <w:rsid w:val="00C2492F"/>
    <w:rsid w:val="00C24E92"/>
    <w:rsid w:val="00C256FD"/>
    <w:rsid w:val="00C2597B"/>
    <w:rsid w:val="00C26505"/>
    <w:rsid w:val="00C2673F"/>
    <w:rsid w:val="00C310D8"/>
    <w:rsid w:val="00C3283A"/>
    <w:rsid w:val="00C33981"/>
    <w:rsid w:val="00C33EE3"/>
    <w:rsid w:val="00C349C5"/>
    <w:rsid w:val="00C35D4C"/>
    <w:rsid w:val="00C35E1F"/>
    <w:rsid w:val="00C373A5"/>
    <w:rsid w:val="00C37958"/>
    <w:rsid w:val="00C420AE"/>
    <w:rsid w:val="00C44D95"/>
    <w:rsid w:val="00C455C2"/>
    <w:rsid w:val="00C45C8B"/>
    <w:rsid w:val="00C46958"/>
    <w:rsid w:val="00C46D96"/>
    <w:rsid w:val="00C50342"/>
    <w:rsid w:val="00C525C1"/>
    <w:rsid w:val="00C52E88"/>
    <w:rsid w:val="00C535D2"/>
    <w:rsid w:val="00C541F3"/>
    <w:rsid w:val="00C54722"/>
    <w:rsid w:val="00C55910"/>
    <w:rsid w:val="00C560C9"/>
    <w:rsid w:val="00C566C3"/>
    <w:rsid w:val="00C569C7"/>
    <w:rsid w:val="00C574AF"/>
    <w:rsid w:val="00C574F0"/>
    <w:rsid w:val="00C57A69"/>
    <w:rsid w:val="00C57C8D"/>
    <w:rsid w:val="00C60146"/>
    <w:rsid w:val="00C60A31"/>
    <w:rsid w:val="00C60FF6"/>
    <w:rsid w:val="00C618C0"/>
    <w:rsid w:val="00C61DC3"/>
    <w:rsid w:val="00C623F0"/>
    <w:rsid w:val="00C62A4E"/>
    <w:rsid w:val="00C62FD0"/>
    <w:rsid w:val="00C636D3"/>
    <w:rsid w:val="00C63859"/>
    <w:rsid w:val="00C6472C"/>
    <w:rsid w:val="00C648CF"/>
    <w:rsid w:val="00C64F2C"/>
    <w:rsid w:val="00C655BC"/>
    <w:rsid w:val="00C65EC9"/>
    <w:rsid w:val="00C660ED"/>
    <w:rsid w:val="00C66AC2"/>
    <w:rsid w:val="00C6747F"/>
    <w:rsid w:val="00C67D71"/>
    <w:rsid w:val="00C67E7E"/>
    <w:rsid w:val="00C67F1C"/>
    <w:rsid w:val="00C71469"/>
    <w:rsid w:val="00C71D07"/>
    <w:rsid w:val="00C72940"/>
    <w:rsid w:val="00C72E8A"/>
    <w:rsid w:val="00C73081"/>
    <w:rsid w:val="00C73ACF"/>
    <w:rsid w:val="00C7441E"/>
    <w:rsid w:val="00C746AD"/>
    <w:rsid w:val="00C748C7"/>
    <w:rsid w:val="00C7580C"/>
    <w:rsid w:val="00C75C64"/>
    <w:rsid w:val="00C75E45"/>
    <w:rsid w:val="00C764F0"/>
    <w:rsid w:val="00C767A9"/>
    <w:rsid w:val="00C76CF5"/>
    <w:rsid w:val="00C77D44"/>
    <w:rsid w:val="00C808AB"/>
    <w:rsid w:val="00C80F73"/>
    <w:rsid w:val="00C810C4"/>
    <w:rsid w:val="00C8126D"/>
    <w:rsid w:val="00C81599"/>
    <w:rsid w:val="00C820E1"/>
    <w:rsid w:val="00C82B6F"/>
    <w:rsid w:val="00C82CC6"/>
    <w:rsid w:val="00C83C05"/>
    <w:rsid w:val="00C83FF6"/>
    <w:rsid w:val="00C84519"/>
    <w:rsid w:val="00C847DD"/>
    <w:rsid w:val="00C848BE"/>
    <w:rsid w:val="00C85526"/>
    <w:rsid w:val="00C8574B"/>
    <w:rsid w:val="00C85880"/>
    <w:rsid w:val="00C85D3B"/>
    <w:rsid w:val="00C860C5"/>
    <w:rsid w:val="00C8662F"/>
    <w:rsid w:val="00C86A41"/>
    <w:rsid w:val="00C87622"/>
    <w:rsid w:val="00C878A4"/>
    <w:rsid w:val="00C87F1D"/>
    <w:rsid w:val="00C87F66"/>
    <w:rsid w:val="00C906C3"/>
    <w:rsid w:val="00C9085D"/>
    <w:rsid w:val="00C91741"/>
    <w:rsid w:val="00C9218D"/>
    <w:rsid w:val="00C92A30"/>
    <w:rsid w:val="00C92D48"/>
    <w:rsid w:val="00C93054"/>
    <w:rsid w:val="00C93637"/>
    <w:rsid w:val="00C93844"/>
    <w:rsid w:val="00C941F5"/>
    <w:rsid w:val="00C9457C"/>
    <w:rsid w:val="00C95001"/>
    <w:rsid w:val="00C9605C"/>
    <w:rsid w:val="00C96946"/>
    <w:rsid w:val="00C9711D"/>
    <w:rsid w:val="00C97DA8"/>
    <w:rsid w:val="00CA0F58"/>
    <w:rsid w:val="00CA0FD1"/>
    <w:rsid w:val="00CA12D9"/>
    <w:rsid w:val="00CA18F6"/>
    <w:rsid w:val="00CA1EF2"/>
    <w:rsid w:val="00CA23B5"/>
    <w:rsid w:val="00CA25D7"/>
    <w:rsid w:val="00CA284A"/>
    <w:rsid w:val="00CA2D0D"/>
    <w:rsid w:val="00CA2F50"/>
    <w:rsid w:val="00CA3970"/>
    <w:rsid w:val="00CA3AA6"/>
    <w:rsid w:val="00CA5788"/>
    <w:rsid w:val="00CA59FD"/>
    <w:rsid w:val="00CA6905"/>
    <w:rsid w:val="00CA69AC"/>
    <w:rsid w:val="00CA7B20"/>
    <w:rsid w:val="00CA7D9B"/>
    <w:rsid w:val="00CB04A0"/>
    <w:rsid w:val="00CB06F2"/>
    <w:rsid w:val="00CB0A08"/>
    <w:rsid w:val="00CB0CBC"/>
    <w:rsid w:val="00CB1D7D"/>
    <w:rsid w:val="00CB20A5"/>
    <w:rsid w:val="00CB25AF"/>
    <w:rsid w:val="00CB3D0A"/>
    <w:rsid w:val="00CB42E7"/>
    <w:rsid w:val="00CB498E"/>
    <w:rsid w:val="00CB4BEB"/>
    <w:rsid w:val="00CB516E"/>
    <w:rsid w:val="00CB59CF"/>
    <w:rsid w:val="00CB5AF5"/>
    <w:rsid w:val="00CB6600"/>
    <w:rsid w:val="00CB67CC"/>
    <w:rsid w:val="00CB6895"/>
    <w:rsid w:val="00CB7823"/>
    <w:rsid w:val="00CB79C8"/>
    <w:rsid w:val="00CC1E7B"/>
    <w:rsid w:val="00CC3622"/>
    <w:rsid w:val="00CC3F75"/>
    <w:rsid w:val="00CC410E"/>
    <w:rsid w:val="00CC44B4"/>
    <w:rsid w:val="00CC4569"/>
    <w:rsid w:val="00CC5031"/>
    <w:rsid w:val="00CC50BA"/>
    <w:rsid w:val="00CC5722"/>
    <w:rsid w:val="00CC57CB"/>
    <w:rsid w:val="00CC64EE"/>
    <w:rsid w:val="00CC7847"/>
    <w:rsid w:val="00CD0B80"/>
    <w:rsid w:val="00CD0CCA"/>
    <w:rsid w:val="00CD1039"/>
    <w:rsid w:val="00CD1940"/>
    <w:rsid w:val="00CD1B34"/>
    <w:rsid w:val="00CD458E"/>
    <w:rsid w:val="00CD4D31"/>
    <w:rsid w:val="00CD4F91"/>
    <w:rsid w:val="00CD523E"/>
    <w:rsid w:val="00CD663E"/>
    <w:rsid w:val="00CD694D"/>
    <w:rsid w:val="00CD6A82"/>
    <w:rsid w:val="00CD7623"/>
    <w:rsid w:val="00CE00C6"/>
    <w:rsid w:val="00CE0194"/>
    <w:rsid w:val="00CE06C6"/>
    <w:rsid w:val="00CE10F4"/>
    <w:rsid w:val="00CE12BF"/>
    <w:rsid w:val="00CE19D9"/>
    <w:rsid w:val="00CE1A34"/>
    <w:rsid w:val="00CE3B7F"/>
    <w:rsid w:val="00CE3C62"/>
    <w:rsid w:val="00CE481F"/>
    <w:rsid w:val="00CE5C9D"/>
    <w:rsid w:val="00CE6A7F"/>
    <w:rsid w:val="00CE6AC8"/>
    <w:rsid w:val="00CE6F8D"/>
    <w:rsid w:val="00CE7A30"/>
    <w:rsid w:val="00CE7FBD"/>
    <w:rsid w:val="00CF1A78"/>
    <w:rsid w:val="00CF291F"/>
    <w:rsid w:val="00CF2A23"/>
    <w:rsid w:val="00CF30F4"/>
    <w:rsid w:val="00CF3CC6"/>
    <w:rsid w:val="00CF49DD"/>
    <w:rsid w:val="00CF625A"/>
    <w:rsid w:val="00CF7787"/>
    <w:rsid w:val="00CF7EEB"/>
    <w:rsid w:val="00D00F46"/>
    <w:rsid w:val="00D018B3"/>
    <w:rsid w:val="00D019D6"/>
    <w:rsid w:val="00D03C01"/>
    <w:rsid w:val="00D03DA1"/>
    <w:rsid w:val="00D03DB4"/>
    <w:rsid w:val="00D043F3"/>
    <w:rsid w:val="00D04C4D"/>
    <w:rsid w:val="00D05745"/>
    <w:rsid w:val="00D068FC"/>
    <w:rsid w:val="00D06AF7"/>
    <w:rsid w:val="00D110A2"/>
    <w:rsid w:val="00D13F0B"/>
    <w:rsid w:val="00D146EF"/>
    <w:rsid w:val="00D15759"/>
    <w:rsid w:val="00D16A95"/>
    <w:rsid w:val="00D16CE6"/>
    <w:rsid w:val="00D1708D"/>
    <w:rsid w:val="00D20985"/>
    <w:rsid w:val="00D21A49"/>
    <w:rsid w:val="00D2335E"/>
    <w:rsid w:val="00D24986"/>
    <w:rsid w:val="00D25139"/>
    <w:rsid w:val="00D25834"/>
    <w:rsid w:val="00D25B25"/>
    <w:rsid w:val="00D262CE"/>
    <w:rsid w:val="00D26347"/>
    <w:rsid w:val="00D2646C"/>
    <w:rsid w:val="00D26E40"/>
    <w:rsid w:val="00D279FA"/>
    <w:rsid w:val="00D320E2"/>
    <w:rsid w:val="00D32872"/>
    <w:rsid w:val="00D32F5E"/>
    <w:rsid w:val="00D3319B"/>
    <w:rsid w:val="00D331E7"/>
    <w:rsid w:val="00D332BC"/>
    <w:rsid w:val="00D3374F"/>
    <w:rsid w:val="00D33ED5"/>
    <w:rsid w:val="00D340BE"/>
    <w:rsid w:val="00D34D88"/>
    <w:rsid w:val="00D351FE"/>
    <w:rsid w:val="00D35902"/>
    <w:rsid w:val="00D35B4A"/>
    <w:rsid w:val="00D35BDD"/>
    <w:rsid w:val="00D361BC"/>
    <w:rsid w:val="00D372CC"/>
    <w:rsid w:val="00D3748D"/>
    <w:rsid w:val="00D40090"/>
    <w:rsid w:val="00D407B3"/>
    <w:rsid w:val="00D40DA4"/>
    <w:rsid w:val="00D41E8A"/>
    <w:rsid w:val="00D4239C"/>
    <w:rsid w:val="00D43CD9"/>
    <w:rsid w:val="00D4451D"/>
    <w:rsid w:val="00D456A1"/>
    <w:rsid w:val="00D46162"/>
    <w:rsid w:val="00D47021"/>
    <w:rsid w:val="00D47264"/>
    <w:rsid w:val="00D50478"/>
    <w:rsid w:val="00D50CC1"/>
    <w:rsid w:val="00D50F08"/>
    <w:rsid w:val="00D50FD6"/>
    <w:rsid w:val="00D51137"/>
    <w:rsid w:val="00D5489D"/>
    <w:rsid w:val="00D54B31"/>
    <w:rsid w:val="00D55509"/>
    <w:rsid w:val="00D557DA"/>
    <w:rsid w:val="00D57153"/>
    <w:rsid w:val="00D57160"/>
    <w:rsid w:val="00D574FD"/>
    <w:rsid w:val="00D575DD"/>
    <w:rsid w:val="00D57986"/>
    <w:rsid w:val="00D605FB"/>
    <w:rsid w:val="00D60F97"/>
    <w:rsid w:val="00D6195A"/>
    <w:rsid w:val="00D61ABB"/>
    <w:rsid w:val="00D61C1E"/>
    <w:rsid w:val="00D63ECB"/>
    <w:rsid w:val="00D64807"/>
    <w:rsid w:val="00D64DF7"/>
    <w:rsid w:val="00D64E9E"/>
    <w:rsid w:val="00D65187"/>
    <w:rsid w:val="00D65976"/>
    <w:rsid w:val="00D66497"/>
    <w:rsid w:val="00D665A9"/>
    <w:rsid w:val="00D668A8"/>
    <w:rsid w:val="00D6751A"/>
    <w:rsid w:val="00D710D7"/>
    <w:rsid w:val="00D71A6D"/>
    <w:rsid w:val="00D71B23"/>
    <w:rsid w:val="00D71EFD"/>
    <w:rsid w:val="00D7203D"/>
    <w:rsid w:val="00D726BA"/>
    <w:rsid w:val="00D734A1"/>
    <w:rsid w:val="00D73522"/>
    <w:rsid w:val="00D751E7"/>
    <w:rsid w:val="00D7536F"/>
    <w:rsid w:val="00D75859"/>
    <w:rsid w:val="00D75A02"/>
    <w:rsid w:val="00D75B2F"/>
    <w:rsid w:val="00D75BDD"/>
    <w:rsid w:val="00D75DC2"/>
    <w:rsid w:val="00D768AA"/>
    <w:rsid w:val="00D76E75"/>
    <w:rsid w:val="00D7739C"/>
    <w:rsid w:val="00D77895"/>
    <w:rsid w:val="00D80190"/>
    <w:rsid w:val="00D805E0"/>
    <w:rsid w:val="00D80CEB"/>
    <w:rsid w:val="00D826A9"/>
    <w:rsid w:val="00D834BA"/>
    <w:rsid w:val="00D84451"/>
    <w:rsid w:val="00D84F29"/>
    <w:rsid w:val="00D86B8B"/>
    <w:rsid w:val="00D87B51"/>
    <w:rsid w:val="00D90E93"/>
    <w:rsid w:val="00D910ED"/>
    <w:rsid w:val="00D91BE0"/>
    <w:rsid w:val="00D91EF9"/>
    <w:rsid w:val="00D9252F"/>
    <w:rsid w:val="00D92901"/>
    <w:rsid w:val="00D92941"/>
    <w:rsid w:val="00D92CD7"/>
    <w:rsid w:val="00D939AC"/>
    <w:rsid w:val="00D93AA3"/>
    <w:rsid w:val="00D948B7"/>
    <w:rsid w:val="00D95EC4"/>
    <w:rsid w:val="00D966A7"/>
    <w:rsid w:val="00D96C3E"/>
    <w:rsid w:val="00DA0071"/>
    <w:rsid w:val="00DA027E"/>
    <w:rsid w:val="00DA04BF"/>
    <w:rsid w:val="00DA0F61"/>
    <w:rsid w:val="00DA2740"/>
    <w:rsid w:val="00DA2A46"/>
    <w:rsid w:val="00DA51C0"/>
    <w:rsid w:val="00DA5372"/>
    <w:rsid w:val="00DA53EA"/>
    <w:rsid w:val="00DA5B7F"/>
    <w:rsid w:val="00DA7AD1"/>
    <w:rsid w:val="00DB10FA"/>
    <w:rsid w:val="00DB148B"/>
    <w:rsid w:val="00DB18DE"/>
    <w:rsid w:val="00DB193B"/>
    <w:rsid w:val="00DB19D2"/>
    <w:rsid w:val="00DB2125"/>
    <w:rsid w:val="00DB2B7A"/>
    <w:rsid w:val="00DB2C79"/>
    <w:rsid w:val="00DB4011"/>
    <w:rsid w:val="00DB40AD"/>
    <w:rsid w:val="00DB48FB"/>
    <w:rsid w:val="00DB4954"/>
    <w:rsid w:val="00DB4A24"/>
    <w:rsid w:val="00DB4D05"/>
    <w:rsid w:val="00DB5961"/>
    <w:rsid w:val="00DB5DE7"/>
    <w:rsid w:val="00DB6070"/>
    <w:rsid w:val="00DB68D0"/>
    <w:rsid w:val="00DB71CC"/>
    <w:rsid w:val="00DB7FC9"/>
    <w:rsid w:val="00DC036E"/>
    <w:rsid w:val="00DC03C4"/>
    <w:rsid w:val="00DC06E9"/>
    <w:rsid w:val="00DC08B0"/>
    <w:rsid w:val="00DC13E5"/>
    <w:rsid w:val="00DC1565"/>
    <w:rsid w:val="00DC1B4E"/>
    <w:rsid w:val="00DC234C"/>
    <w:rsid w:val="00DC27C1"/>
    <w:rsid w:val="00DC2DF6"/>
    <w:rsid w:val="00DC2E7B"/>
    <w:rsid w:val="00DC3756"/>
    <w:rsid w:val="00DC5345"/>
    <w:rsid w:val="00DC5435"/>
    <w:rsid w:val="00DC58BE"/>
    <w:rsid w:val="00DC5E9D"/>
    <w:rsid w:val="00DC62C2"/>
    <w:rsid w:val="00DD0A63"/>
    <w:rsid w:val="00DD18AB"/>
    <w:rsid w:val="00DD1C0B"/>
    <w:rsid w:val="00DD1F3E"/>
    <w:rsid w:val="00DD2365"/>
    <w:rsid w:val="00DD2591"/>
    <w:rsid w:val="00DD2C93"/>
    <w:rsid w:val="00DD2CEE"/>
    <w:rsid w:val="00DD2E0A"/>
    <w:rsid w:val="00DD31A7"/>
    <w:rsid w:val="00DD3383"/>
    <w:rsid w:val="00DD4276"/>
    <w:rsid w:val="00DD53D0"/>
    <w:rsid w:val="00DD6447"/>
    <w:rsid w:val="00DD7549"/>
    <w:rsid w:val="00DD7551"/>
    <w:rsid w:val="00DD76D0"/>
    <w:rsid w:val="00DD7E22"/>
    <w:rsid w:val="00DE1A6B"/>
    <w:rsid w:val="00DE22BE"/>
    <w:rsid w:val="00DE262C"/>
    <w:rsid w:val="00DE28BC"/>
    <w:rsid w:val="00DE2FA2"/>
    <w:rsid w:val="00DE41DC"/>
    <w:rsid w:val="00DE43C6"/>
    <w:rsid w:val="00DE49C0"/>
    <w:rsid w:val="00DE4DF0"/>
    <w:rsid w:val="00DE4E70"/>
    <w:rsid w:val="00DE519F"/>
    <w:rsid w:val="00DE5744"/>
    <w:rsid w:val="00DE60E1"/>
    <w:rsid w:val="00DE72BA"/>
    <w:rsid w:val="00DE760F"/>
    <w:rsid w:val="00DF00B5"/>
    <w:rsid w:val="00DF0278"/>
    <w:rsid w:val="00DF1203"/>
    <w:rsid w:val="00DF157C"/>
    <w:rsid w:val="00DF378D"/>
    <w:rsid w:val="00DF39C4"/>
    <w:rsid w:val="00DF4361"/>
    <w:rsid w:val="00DF466F"/>
    <w:rsid w:val="00DF4B6A"/>
    <w:rsid w:val="00DF4B7B"/>
    <w:rsid w:val="00DF57AA"/>
    <w:rsid w:val="00DF6C4C"/>
    <w:rsid w:val="00E012E8"/>
    <w:rsid w:val="00E0144B"/>
    <w:rsid w:val="00E021A2"/>
    <w:rsid w:val="00E02EFC"/>
    <w:rsid w:val="00E02F8C"/>
    <w:rsid w:val="00E03B78"/>
    <w:rsid w:val="00E03FFA"/>
    <w:rsid w:val="00E05132"/>
    <w:rsid w:val="00E05AF7"/>
    <w:rsid w:val="00E05F9A"/>
    <w:rsid w:val="00E06603"/>
    <w:rsid w:val="00E0671F"/>
    <w:rsid w:val="00E067C6"/>
    <w:rsid w:val="00E073A8"/>
    <w:rsid w:val="00E104C5"/>
    <w:rsid w:val="00E10BAD"/>
    <w:rsid w:val="00E11CB4"/>
    <w:rsid w:val="00E12A87"/>
    <w:rsid w:val="00E12BD5"/>
    <w:rsid w:val="00E12E14"/>
    <w:rsid w:val="00E131E6"/>
    <w:rsid w:val="00E1338A"/>
    <w:rsid w:val="00E13990"/>
    <w:rsid w:val="00E145E7"/>
    <w:rsid w:val="00E14DCA"/>
    <w:rsid w:val="00E153F5"/>
    <w:rsid w:val="00E15494"/>
    <w:rsid w:val="00E154FA"/>
    <w:rsid w:val="00E15E63"/>
    <w:rsid w:val="00E161EA"/>
    <w:rsid w:val="00E163C6"/>
    <w:rsid w:val="00E16A94"/>
    <w:rsid w:val="00E201EF"/>
    <w:rsid w:val="00E2098B"/>
    <w:rsid w:val="00E212F5"/>
    <w:rsid w:val="00E24CE4"/>
    <w:rsid w:val="00E2526D"/>
    <w:rsid w:val="00E25929"/>
    <w:rsid w:val="00E25CF2"/>
    <w:rsid w:val="00E26B8D"/>
    <w:rsid w:val="00E27A68"/>
    <w:rsid w:val="00E3097D"/>
    <w:rsid w:val="00E30E9E"/>
    <w:rsid w:val="00E31B7C"/>
    <w:rsid w:val="00E31BBE"/>
    <w:rsid w:val="00E32196"/>
    <w:rsid w:val="00E32B4F"/>
    <w:rsid w:val="00E32DB8"/>
    <w:rsid w:val="00E34262"/>
    <w:rsid w:val="00E3465F"/>
    <w:rsid w:val="00E346D8"/>
    <w:rsid w:val="00E3521A"/>
    <w:rsid w:val="00E3581B"/>
    <w:rsid w:val="00E35889"/>
    <w:rsid w:val="00E36A15"/>
    <w:rsid w:val="00E36A8C"/>
    <w:rsid w:val="00E37606"/>
    <w:rsid w:val="00E37772"/>
    <w:rsid w:val="00E37E47"/>
    <w:rsid w:val="00E4097B"/>
    <w:rsid w:val="00E4216B"/>
    <w:rsid w:val="00E433A1"/>
    <w:rsid w:val="00E438D8"/>
    <w:rsid w:val="00E447C9"/>
    <w:rsid w:val="00E44837"/>
    <w:rsid w:val="00E448BD"/>
    <w:rsid w:val="00E450A7"/>
    <w:rsid w:val="00E46606"/>
    <w:rsid w:val="00E4687B"/>
    <w:rsid w:val="00E46B5D"/>
    <w:rsid w:val="00E46B81"/>
    <w:rsid w:val="00E47741"/>
    <w:rsid w:val="00E50D25"/>
    <w:rsid w:val="00E517C7"/>
    <w:rsid w:val="00E51ADC"/>
    <w:rsid w:val="00E51D27"/>
    <w:rsid w:val="00E52F81"/>
    <w:rsid w:val="00E5366A"/>
    <w:rsid w:val="00E53CFB"/>
    <w:rsid w:val="00E53E0E"/>
    <w:rsid w:val="00E53FAC"/>
    <w:rsid w:val="00E54984"/>
    <w:rsid w:val="00E5509D"/>
    <w:rsid w:val="00E55869"/>
    <w:rsid w:val="00E55A39"/>
    <w:rsid w:val="00E56A0F"/>
    <w:rsid w:val="00E57345"/>
    <w:rsid w:val="00E575B3"/>
    <w:rsid w:val="00E57D78"/>
    <w:rsid w:val="00E57EFA"/>
    <w:rsid w:val="00E601C4"/>
    <w:rsid w:val="00E60336"/>
    <w:rsid w:val="00E60AA3"/>
    <w:rsid w:val="00E612F5"/>
    <w:rsid w:val="00E626C8"/>
    <w:rsid w:val="00E62825"/>
    <w:rsid w:val="00E63096"/>
    <w:rsid w:val="00E631A6"/>
    <w:rsid w:val="00E63CC2"/>
    <w:rsid w:val="00E646F9"/>
    <w:rsid w:val="00E658E5"/>
    <w:rsid w:val="00E65C20"/>
    <w:rsid w:val="00E65D1B"/>
    <w:rsid w:val="00E66214"/>
    <w:rsid w:val="00E664AE"/>
    <w:rsid w:val="00E66B28"/>
    <w:rsid w:val="00E66FF2"/>
    <w:rsid w:val="00E67565"/>
    <w:rsid w:val="00E675E9"/>
    <w:rsid w:val="00E70986"/>
    <w:rsid w:val="00E70D73"/>
    <w:rsid w:val="00E7288C"/>
    <w:rsid w:val="00E72D03"/>
    <w:rsid w:val="00E74E35"/>
    <w:rsid w:val="00E750D5"/>
    <w:rsid w:val="00E751F4"/>
    <w:rsid w:val="00E7631A"/>
    <w:rsid w:val="00E7646D"/>
    <w:rsid w:val="00E768DC"/>
    <w:rsid w:val="00E8160F"/>
    <w:rsid w:val="00E81B96"/>
    <w:rsid w:val="00E82840"/>
    <w:rsid w:val="00E8312C"/>
    <w:rsid w:val="00E83ABE"/>
    <w:rsid w:val="00E83B6E"/>
    <w:rsid w:val="00E844D3"/>
    <w:rsid w:val="00E84B08"/>
    <w:rsid w:val="00E85332"/>
    <w:rsid w:val="00E85333"/>
    <w:rsid w:val="00E855BB"/>
    <w:rsid w:val="00E85782"/>
    <w:rsid w:val="00E85F0D"/>
    <w:rsid w:val="00E85F35"/>
    <w:rsid w:val="00E864F4"/>
    <w:rsid w:val="00E86627"/>
    <w:rsid w:val="00E87ECB"/>
    <w:rsid w:val="00E916F9"/>
    <w:rsid w:val="00E91723"/>
    <w:rsid w:val="00E93003"/>
    <w:rsid w:val="00E9460E"/>
    <w:rsid w:val="00E951F2"/>
    <w:rsid w:val="00E953E7"/>
    <w:rsid w:val="00E95528"/>
    <w:rsid w:val="00E956AE"/>
    <w:rsid w:val="00E95781"/>
    <w:rsid w:val="00E95827"/>
    <w:rsid w:val="00E96559"/>
    <w:rsid w:val="00E97E4A"/>
    <w:rsid w:val="00EA112E"/>
    <w:rsid w:val="00EA244A"/>
    <w:rsid w:val="00EA2FAE"/>
    <w:rsid w:val="00EA3B6D"/>
    <w:rsid w:val="00EA3D84"/>
    <w:rsid w:val="00EA4220"/>
    <w:rsid w:val="00EA4E27"/>
    <w:rsid w:val="00EA51E8"/>
    <w:rsid w:val="00EA55C0"/>
    <w:rsid w:val="00EA570D"/>
    <w:rsid w:val="00EA5E72"/>
    <w:rsid w:val="00EA60E7"/>
    <w:rsid w:val="00EA742A"/>
    <w:rsid w:val="00EA7DC7"/>
    <w:rsid w:val="00EB0534"/>
    <w:rsid w:val="00EB0631"/>
    <w:rsid w:val="00EB06FD"/>
    <w:rsid w:val="00EB0D69"/>
    <w:rsid w:val="00EB1284"/>
    <w:rsid w:val="00EB264A"/>
    <w:rsid w:val="00EB292B"/>
    <w:rsid w:val="00EB2B94"/>
    <w:rsid w:val="00EB3D17"/>
    <w:rsid w:val="00EB3DFC"/>
    <w:rsid w:val="00EB40CD"/>
    <w:rsid w:val="00EB585C"/>
    <w:rsid w:val="00EB5CFC"/>
    <w:rsid w:val="00EB64C7"/>
    <w:rsid w:val="00EB6E17"/>
    <w:rsid w:val="00EB7337"/>
    <w:rsid w:val="00EC0460"/>
    <w:rsid w:val="00EC0688"/>
    <w:rsid w:val="00EC0A11"/>
    <w:rsid w:val="00EC1F64"/>
    <w:rsid w:val="00EC2731"/>
    <w:rsid w:val="00EC2F31"/>
    <w:rsid w:val="00EC3524"/>
    <w:rsid w:val="00EC35DC"/>
    <w:rsid w:val="00EC383D"/>
    <w:rsid w:val="00EC4CDF"/>
    <w:rsid w:val="00EC5152"/>
    <w:rsid w:val="00EC5361"/>
    <w:rsid w:val="00EC588D"/>
    <w:rsid w:val="00EC58CF"/>
    <w:rsid w:val="00EC5DF2"/>
    <w:rsid w:val="00EC659C"/>
    <w:rsid w:val="00EC6A40"/>
    <w:rsid w:val="00ED0725"/>
    <w:rsid w:val="00ED0D7D"/>
    <w:rsid w:val="00ED1EF6"/>
    <w:rsid w:val="00ED2CF1"/>
    <w:rsid w:val="00ED32D0"/>
    <w:rsid w:val="00ED35CA"/>
    <w:rsid w:val="00ED3B16"/>
    <w:rsid w:val="00ED3C9B"/>
    <w:rsid w:val="00ED46A9"/>
    <w:rsid w:val="00ED4FD9"/>
    <w:rsid w:val="00ED5243"/>
    <w:rsid w:val="00ED540B"/>
    <w:rsid w:val="00ED649E"/>
    <w:rsid w:val="00ED65B9"/>
    <w:rsid w:val="00ED6962"/>
    <w:rsid w:val="00EE0C35"/>
    <w:rsid w:val="00EE1018"/>
    <w:rsid w:val="00EE135D"/>
    <w:rsid w:val="00EE13B5"/>
    <w:rsid w:val="00EE29EE"/>
    <w:rsid w:val="00EE2C98"/>
    <w:rsid w:val="00EE39A1"/>
    <w:rsid w:val="00EE431B"/>
    <w:rsid w:val="00EE44BA"/>
    <w:rsid w:val="00EE45BF"/>
    <w:rsid w:val="00EE4CE6"/>
    <w:rsid w:val="00EE51F6"/>
    <w:rsid w:val="00EE5294"/>
    <w:rsid w:val="00EE5816"/>
    <w:rsid w:val="00EE7DC8"/>
    <w:rsid w:val="00EF1149"/>
    <w:rsid w:val="00EF1A91"/>
    <w:rsid w:val="00EF1F24"/>
    <w:rsid w:val="00EF2069"/>
    <w:rsid w:val="00EF3866"/>
    <w:rsid w:val="00EF39B6"/>
    <w:rsid w:val="00EF500B"/>
    <w:rsid w:val="00EF67CA"/>
    <w:rsid w:val="00EF691E"/>
    <w:rsid w:val="00EF695C"/>
    <w:rsid w:val="00EF6BF3"/>
    <w:rsid w:val="00EF6D85"/>
    <w:rsid w:val="00EF701F"/>
    <w:rsid w:val="00F00320"/>
    <w:rsid w:val="00F0060F"/>
    <w:rsid w:val="00F007DE"/>
    <w:rsid w:val="00F0141A"/>
    <w:rsid w:val="00F01606"/>
    <w:rsid w:val="00F01CDE"/>
    <w:rsid w:val="00F026D8"/>
    <w:rsid w:val="00F031A8"/>
    <w:rsid w:val="00F052CD"/>
    <w:rsid w:val="00F06276"/>
    <w:rsid w:val="00F069A3"/>
    <w:rsid w:val="00F06DB3"/>
    <w:rsid w:val="00F06F54"/>
    <w:rsid w:val="00F075CB"/>
    <w:rsid w:val="00F0767E"/>
    <w:rsid w:val="00F101FD"/>
    <w:rsid w:val="00F1035E"/>
    <w:rsid w:val="00F10882"/>
    <w:rsid w:val="00F118C9"/>
    <w:rsid w:val="00F123C3"/>
    <w:rsid w:val="00F12838"/>
    <w:rsid w:val="00F12EAC"/>
    <w:rsid w:val="00F130EF"/>
    <w:rsid w:val="00F133C4"/>
    <w:rsid w:val="00F134E9"/>
    <w:rsid w:val="00F13BBF"/>
    <w:rsid w:val="00F14907"/>
    <w:rsid w:val="00F14FE7"/>
    <w:rsid w:val="00F152EB"/>
    <w:rsid w:val="00F17BF0"/>
    <w:rsid w:val="00F20009"/>
    <w:rsid w:val="00F23293"/>
    <w:rsid w:val="00F24B58"/>
    <w:rsid w:val="00F2671E"/>
    <w:rsid w:val="00F26896"/>
    <w:rsid w:val="00F2701F"/>
    <w:rsid w:val="00F2706D"/>
    <w:rsid w:val="00F27173"/>
    <w:rsid w:val="00F30426"/>
    <w:rsid w:val="00F304D0"/>
    <w:rsid w:val="00F3058C"/>
    <w:rsid w:val="00F30B4D"/>
    <w:rsid w:val="00F30D51"/>
    <w:rsid w:val="00F3222E"/>
    <w:rsid w:val="00F328A4"/>
    <w:rsid w:val="00F348E0"/>
    <w:rsid w:val="00F349AC"/>
    <w:rsid w:val="00F354FB"/>
    <w:rsid w:val="00F360BD"/>
    <w:rsid w:val="00F36E0E"/>
    <w:rsid w:val="00F37909"/>
    <w:rsid w:val="00F40358"/>
    <w:rsid w:val="00F41481"/>
    <w:rsid w:val="00F42D25"/>
    <w:rsid w:val="00F434C4"/>
    <w:rsid w:val="00F449B9"/>
    <w:rsid w:val="00F44B50"/>
    <w:rsid w:val="00F44F84"/>
    <w:rsid w:val="00F44F91"/>
    <w:rsid w:val="00F4575B"/>
    <w:rsid w:val="00F458DB"/>
    <w:rsid w:val="00F50634"/>
    <w:rsid w:val="00F50B5E"/>
    <w:rsid w:val="00F510CB"/>
    <w:rsid w:val="00F5117F"/>
    <w:rsid w:val="00F518DA"/>
    <w:rsid w:val="00F523BF"/>
    <w:rsid w:val="00F52C4A"/>
    <w:rsid w:val="00F53DC9"/>
    <w:rsid w:val="00F54389"/>
    <w:rsid w:val="00F545FD"/>
    <w:rsid w:val="00F54D29"/>
    <w:rsid w:val="00F54D71"/>
    <w:rsid w:val="00F55428"/>
    <w:rsid w:val="00F55A70"/>
    <w:rsid w:val="00F55C5F"/>
    <w:rsid w:val="00F56F16"/>
    <w:rsid w:val="00F56F90"/>
    <w:rsid w:val="00F57085"/>
    <w:rsid w:val="00F575DB"/>
    <w:rsid w:val="00F612AD"/>
    <w:rsid w:val="00F61407"/>
    <w:rsid w:val="00F63C47"/>
    <w:rsid w:val="00F66450"/>
    <w:rsid w:val="00F66516"/>
    <w:rsid w:val="00F66591"/>
    <w:rsid w:val="00F66753"/>
    <w:rsid w:val="00F66F1B"/>
    <w:rsid w:val="00F66FC4"/>
    <w:rsid w:val="00F67113"/>
    <w:rsid w:val="00F671CD"/>
    <w:rsid w:val="00F67259"/>
    <w:rsid w:val="00F6755A"/>
    <w:rsid w:val="00F67BBE"/>
    <w:rsid w:val="00F703C4"/>
    <w:rsid w:val="00F70C05"/>
    <w:rsid w:val="00F70D15"/>
    <w:rsid w:val="00F71A1F"/>
    <w:rsid w:val="00F726D2"/>
    <w:rsid w:val="00F73AE4"/>
    <w:rsid w:val="00F743CC"/>
    <w:rsid w:val="00F74B84"/>
    <w:rsid w:val="00F74D38"/>
    <w:rsid w:val="00F751AE"/>
    <w:rsid w:val="00F75EDE"/>
    <w:rsid w:val="00F75FB4"/>
    <w:rsid w:val="00F769AF"/>
    <w:rsid w:val="00F770A4"/>
    <w:rsid w:val="00F77128"/>
    <w:rsid w:val="00F774DC"/>
    <w:rsid w:val="00F805AF"/>
    <w:rsid w:val="00F8063E"/>
    <w:rsid w:val="00F80F31"/>
    <w:rsid w:val="00F82DF9"/>
    <w:rsid w:val="00F83467"/>
    <w:rsid w:val="00F849C1"/>
    <w:rsid w:val="00F85277"/>
    <w:rsid w:val="00F8555F"/>
    <w:rsid w:val="00F8559D"/>
    <w:rsid w:val="00F85E33"/>
    <w:rsid w:val="00F8642B"/>
    <w:rsid w:val="00F86457"/>
    <w:rsid w:val="00F86ACB"/>
    <w:rsid w:val="00F86F0F"/>
    <w:rsid w:val="00F86FE2"/>
    <w:rsid w:val="00F8771D"/>
    <w:rsid w:val="00F9040B"/>
    <w:rsid w:val="00F91642"/>
    <w:rsid w:val="00F9199E"/>
    <w:rsid w:val="00F931CC"/>
    <w:rsid w:val="00F93652"/>
    <w:rsid w:val="00F938E6"/>
    <w:rsid w:val="00F93C5E"/>
    <w:rsid w:val="00F95697"/>
    <w:rsid w:val="00F959FF"/>
    <w:rsid w:val="00F96B78"/>
    <w:rsid w:val="00F9719C"/>
    <w:rsid w:val="00F97977"/>
    <w:rsid w:val="00FA04B3"/>
    <w:rsid w:val="00FA1656"/>
    <w:rsid w:val="00FA43A1"/>
    <w:rsid w:val="00FA4B0A"/>
    <w:rsid w:val="00FA502F"/>
    <w:rsid w:val="00FA5772"/>
    <w:rsid w:val="00FA5E85"/>
    <w:rsid w:val="00FA7B32"/>
    <w:rsid w:val="00FB05C5"/>
    <w:rsid w:val="00FB088F"/>
    <w:rsid w:val="00FB146F"/>
    <w:rsid w:val="00FB1DDD"/>
    <w:rsid w:val="00FB2539"/>
    <w:rsid w:val="00FB2A4D"/>
    <w:rsid w:val="00FB2BB6"/>
    <w:rsid w:val="00FB2F30"/>
    <w:rsid w:val="00FB3614"/>
    <w:rsid w:val="00FB3D6B"/>
    <w:rsid w:val="00FB4DD6"/>
    <w:rsid w:val="00FB53D5"/>
    <w:rsid w:val="00FB557B"/>
    <w:rsid w:val="00FB690E"/>
    <w:rsid w:val="00FB739D"/>
    <w:rsid w:val="00FB7621"/>
    <w:rsid w:val="00FB7B6F"/>
    <w:rsid w:val="00FC07B3"/>
    <w:rsid w:val="00FC1699"/>
    <w:rsid w:val="00FC40B8"/>
    <w:rsid w:val="00FC48FA"/>
    <w:rsid w:val="00FC492A"/>
    <w:rsid w:val="00FC526A"/>
    <w:rsid w:val="00FC5E1A"/>
    <w:rsid w:val="00FC6E17"/>
    <w:rsid w:val="00FC7701"/>
    <w:rsid w:val="00FD052B"/>
    <w:rsid w:val="00FD0847"/>
    <w:rsid w:val="00FD0AEA"/>
    <w:rsid w:val="00FD0BFE"/>
    <w:rsid w:val="00FD0E91"/>
    <w:rsid w:val="00FD1679"/>
    <w:rsid w:val="00FD22C5"/>
    <w:rsid w:val="00FD27FA"/>
    <w:rsid w:val="00FD29BF"/>
    <w:rsid w:val="00FD33B3"/>
    <w:rsid w:val="00FD3DED"/>
    <w:rsid w:val="00FD4952"/>
    <w:rsid w:val="00FD5150"/>
    <w:rsid w:val="00FD5DAF"/>
    <w:rsid w:val="00FD66B2"/>
    <w:rsid w:val="00FD6877"/>
    <w:rsid w:val="00FD785B"/>
    <w:rsid w:val="00FD7BC3"/>
    <w:rsid w:val="00FE0CB0"/>
    <w:rsid w:val="00FE1F47"/>
    <w:rsid w:val="00FE20A9"/>
    <w:rsid w:val="00FE24C5"/>
    <w:rsid w:val="00FE25F5"/>
    <w:rsid w:val="00FE290D"/>
    <w:rsid w:val="00FE2FB3"/>
    <w:rsid w:val="00FE476B"/>
    <w:rsid w:val="00FE4AAA"/>
    <w:rsid w:val="00FE5486"/>
    <w:rsid w:val="00FE583E"/>
    <w:rsid w:val="00FE6065"/>
    <w:rsid w:val="00FE62B0"/>
    <w:rsid w:val="00FE7040"/>
    <w:rsid w:val="00FE706F"/>
    <w:rsid w:val="00FE70CD"/>
    <w:rsid w:val="00FE718D"/>
    <w:rsid w:val="00FE7D77"/>
    <w:rsid w:val="00FF036C"/>
    <w:rsid w:val="00FF08B6"/>
    <w:rsid w:val="00FF08DA"/>
    <w:rsid w:val="00FF0958"/>
    <w:rsid w:val="00FF0B89"/>
    <w:rsid w:val="00FF19FA"/>
    <w:rsid w:val="00FF1B2C"/>
    <w:rsid w:val="00FF2888"/>
    <w:rsid w:val="00FF2A9E"/>
    <w:rsid w:val="00FF3253"/>
    <w:rsid w:val="00FF4145"/>
    <w:rsid w:val="00FF4148"/>
    <w:rsid w:val="00FF4668"/>
    <w:rsid w:val="00FF5AFF"/>
    <w:rsid w:val="00FF62F6"/>
    <w:rsid w:val="00FF729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4580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autoRedefine/>
    <w:qFormat/>
    <w:rsid w:val="00AF10E5"/>
    <w:pPr>
      <w:keepNext/>
      <w:numPr>
        <w:numId w:val="15"/>
      </w:numPr>
      <w:spacing w:before="240" w:after="60" w:line="259" w:lineRule="auto"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1412E9"/>
    <w:pPr>
      <w:numPr>
        <w:numId w:val="1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1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1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uiPriority w:val="99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1412E9"/>
    <w:pPr>
      <w:keepNext/>
      <w:numPr>
        <w:numId w:val="3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3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3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3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3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3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1412E9"/>
    <w:pPr>
      <w:numPr>
        <w:numId w:val="4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1412E9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paragraph" w:customStyle="1" w:styleId="CharCharCharCharCharCharCharCharCharCharCharChar1">
    <w:name w:val="Char Char Char Char Char Char Char Char Char Char Char Char1"/>
    <w:basedOn w:val="Normlny"/>
    <w:rsid w:val="001412E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1">
    <w:name w:val="Char Char Char Char Car C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1">
    <w:name w:val="Char Char1 Char Char1"/>
    <w:basedOn w:val="Normlny"/>
    <w:rsid w:val="001412E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1">
    <w:name w:val="Char Char Char Char Car Car Char Ch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1">
    <w:name w:val="Char Char Char Char Car C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1">
    <w:name w:val="Char Char91"/>
    <w:semiHidden/>
    <w:rsid w:val="001412E9"/>
    <w:rPr>
      <w:rFonts w:ascii="Times New Roman" w:eastAsia="Times New Roman" w:hAnsi="Times New Roman"/>
      <w:lang w:val="x-none" w:eastAsia="x-none"/>
    </w:rPr>
  </w:style>
  <w:style w:type="character" w:customStyle="1" w:styleId="CharChar41">
    <w:name w:val="Char Char41"/>
    <w:semiHidden/>
    <w:locked/>
    <w:rsid w:val="001412E9"/>
    <w:rPr>
      <w:rFonts w:cs="Times New Roman"/>
    </w:rPr>
  </w:style>
  <w:style w:type="character" w:customStyle="1" w:styleId="PtaChar">
    <w:name w:val="Päta Char"/>
    <w:basedOn w:val="Predvolenpsmoodseku"/>
    <w:link w:val="Pta"/>
    <w:uiPriority w:val="99"/>
    <w:rsid w:val="002453ED"/>
    <w:rPr>
      <w:sz w:val="24"/>
      <w:szCs w:val="24"/>
    </w:rPr>
  </w:style>
  <w:style w:type="table" w:customStyle="1" w:styleId="Mriekatabuky1">
    <w:name w:val="Mriežka tabuľky1"/>
    <w:basedOn w:val="Normlnatabuka"/>
    <w:next w:val="Mriekatabuky"/>
    <w:uiPriority w:val="39"/>
    <w:rsid w:val="004F21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rsid w:val="004F2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3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63395-BE31-406E-A687-01EA89097E0F}">
  <ds:schemaRefs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7d7cdc55-6ebe-4ecb-a43c-ecb324da520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C37B259-D757-4C73-91B6-FFF176D68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9F7132-A9B3-48D0-8BA7-5984D87BAD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0B4592-42B6-489C-90A4-E24F1D927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4227</Words>
  <Characters>24099</Characters>
  <Application>Microsoft Office Word</Application>
  <DocSecurity>0</DocSecurity>
  <Lines>200</Lines>
  <Paragraphs>56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2023-10-03T09:54:00Z</dcterms:created>
  <dcterms:modified xsi:type="dcterms:W3CDTF">2024-03-19T10:18:00Z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